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02219F"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Запрос об установке котировочной процедуры </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F92023">
        <w:rPr>
          <w:rFonts w:ascii="GHEA Grapalat" w:hAnsi="GHEA Grapalat"/>
          <w:i w:val="0"/>
          <w:sz w:val="24"/>
          <w:szCs w:val="24"/>
        </w:rPr>
        <w:t>Комиссии от "</w:t>
      </w:r>
      <w:r w:rsidR="00F009F2" w:rsidRPr="00F009F2">
        <w:rPr>
          <w:rFonts w:ascii="GHEA Grapalat" w:hAnsi="GHEA Grapalat"/>
          <w:i w:val="0"/>
          <w:sz w:val="24"/>
          <w:szCs w:val="24"/>
        </w:rPr>
        <w:t>27</w:t>
      </w:r>
      <w:r w:rsidR="0002219F">
        <w:rPr>
          <w:rFonts w:ascii="GHEA Grapalat" w:hAnsi="GHEA Grapalat"/>
          <w:i w:val="0"/>
          <w:sz w:val="24"/>
          <w:szCs w:val="24"/>
        </w:rPr>
        <w:t xml:space="preserve">" "декабря </w:t>
      </w:r>
      <w:r w:rsidRPr="009044F1">
        <w:rPr>
          <w:rFonts w:ascii="GHEA Grapalat" w:hAnsi="GHEA Grapalat"/>
          <w:i w:val="0"/>
          <w:sz w:val="24"/>
          <w:szCs w:val="24"/>
        </w:rPr>
        <w:t>" 20</w:t>
      </w:r>
      <w:r w:rsidR="0002219F">
        <w:rPr>
          <w:rFonts w:ascii="GHEA Grapalat" w:hAnsi="GHEA Grapalat"/>
          <w:i w:val="0"/>
          <w:sz w:val="24"/>
          <w:szCs w:val="24"/>
        </w:rPr>
        <w:t>19года номер решения 1</w:t>
      </w:r>
    </w:p>
    <w:p w:rsidR="0091042F" w:rsidRPr="00F009F2" w:rsidRDefault="0006703E" w:rsidP="00B46D58">
      <w:pPr>
        <w:pStyle w:val="BodyTextIndent"/>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FD131A" w:rsidRPr="00954425">
        <w:rPr>
          <w:rFonts w:ascii="GHEA Grapalat" w:hAnsi="GHEA Grapalat"/>
          <w:i w:val="0"/>
        </w:rPr>
        <w:t>_</w:t>
      </w:r>
      <w:r w:rsidR="00FD131A" w:rsidRPr="00B9696B">
        <w:rPr>
          <w:rFonts w:ascii="GHEA Grapalat" w:hAnsi="GHEA Grapalat"/>
          <w:i w:val="0"/>
        </w:rPr>
        <w:t>Ա</w:t>
      </w:r>
      <w:r w:rsidR="00FD131A">
        <w:rPr>
          <w:rFonts w:ascii="Sylfaen" w:hAnsi="Sylfaen"/>
          <w:i w:val="0"/>
          <w:lang w:val="en-US"/>
        </w:rPr>
        <w:t>ՄԱԳՄ</w:t>
      </w:r>
      <w:r w:rsidR="00FD131A" w:rsidRPr="00B9696B">
        <w:rPr>
          <w:rFonts w:ascii="GHEA Grapalat" w:hAnsi="GHEA Grapalat"/>
          <w:i w:val="0"/>
        </w:rPr>
        <w:t>-ԳՀԱՊՁԲ-20/0</w:t>
      </w:r>
      <w:r w:rsidR="00F009F2">
        <w:rPr>
          <w:rFonts w:ascii="GHEA Grapalat" w:hAnsi="GHEA Grapalat"/>
          <w:i w:val="0"/>
          <w:lang w:val="en-US"/>
        </w:rPr>
        <w:t>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311076" w:rsidRPr="00F92023" w:rsidRDefault="00642EFE" w:rsidP="00B46D5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Заказчик _</w:t>
      </w:r>
      <w:r w:rsidR="00F92023">
        <w:rPr>
          <w:rFonts w:ascii="GHEA Grapalat" w:hAnsi="GHEA Grapalat"/>
          <w:i w:val="0"/>
          <w:sz w:val="24"/>
          <w:szCs w:val="24"/>
        </w:rPr>
        <w:t>Детский сад с.Арарат</w:t>
      </w:r>
      <w:r w:rsidR="00C773F1" w:rsidRPr="00C773F1">
        <w:rPr>
          <w:rFonts w:ascii="GHEA Grapalat" w:hAnsi="GHEA Grapalat"/>
          <w:i w:val="0"/>
          <w:sz w:val="24"/>
          <w:szCs w:val="24"/>
        </w:rPr>
        <w:t>М</w:t>
      </w:r>
      <w:r w:rsidR="0002219F">
        <w:rPr>
          <w:rFonts w:ascii="GHEA Grapalat" w:hAnsi="GHEA Grapalat"/>
          <w:i w:val="0"/>
          <w:sz w:val="24"/>
          <w:szCs w:val="24"/>
        </w:rPr>
        <w:t>НКО</w:t>
      </w:r>
      <w:r w:rsidRPr="009044F1">
        <w:rPr>
          <w:rFonts w:ascii="GHEA Grapalat" w:hAnsi="GHEA Grapalat"/>
          <w:i w:val="0"/>
          <w:sz w:val="24"/>
          <w:szCs w:val="24"/>
        </w:rPr>
        <w:t>, находящийся по адресу:</w:t>
      </w:r>
      <w:r w:rsidR="004775ED" w:rsidRPr="004775ED">
        <w:rPr>
          <w:rFonts w:ascii="GHEA Grapalat" w:hAnsi="GHEA Grapalat"/>
          <w:i w:val="0"/>
          <w:sz w:val="24"/>
          <w:szCs w:val="24"/>
        </w:rPr>
        <w:t>_</w:t>
      </w:r>
      <w:r w:rsidR="00F92023" w:rsidRPr="00F92023">
        <w:rPr>
          <w:rFonts w:ascii="Arial" w:hAnsi="Arial" w:cs="Arial"/>
          <w:color w:val="FF0000"/>
          <w:sz w:val="18"/>
          <w:szCs w:val="18"/>
          <w:shd w:val="clear" w:color="auto" w:fill="C9D7F1"/>
        </w:rPr>
        <w:t>с.АраратР.Варданян 1</w:t>
      </w:r>
    </w:p>
    <w:p w:rsidR="00347499" w:rsidRPr="003A1EBB" w:rsidRDefault="00A12C95" w:rsidP="00B46D58">
      <w:pPr>
        <w:pStyle w:val="BodyTextIndent"/>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Pr="004775ED">
        <w:rPr>
          <w:rFonts w:ascii="GHEA Grapalat" w:hAnsi="GHEA Grapalat"/>
          <w:sz w:val="16"/>
          <w:szCs w:val="16"/>
        </w:rPr>
        <w:t>(адрес заказчика)</w:t>
      </w:r>
    </w:p>
    <w:p w:rsidR="00642EFE" w:rsidRPr="009044F1" w:rsidRDefault="00642EFE" w:rsidP="00B46D58">
      <w:pPr>
        <w:pStyle w:val="BodyTextIndent"/>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0D483F" w:rsidRDefault="00A20B69" w:rsidP="000D483F">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D483F">
        <w:rPr>
          <w:rFonts w:ascii="GHEA Grapalat" w:hAnsi="GHEA Grapalat"/>
          <w:i w:val="0"/>
          <w:spacing w:val="6"/>
          <w:sz w:val="24"/>
          <w:szCs w:val="24"/>
        </w:rPr>
        <w:t>поставку-</w:t>
      </w:r>
      <w:r w:rsidR="000D483F">
        <w:rPr>
          <w:rFonts w:ascii="GHEA Grapalat" w:hAnsi="GHEA Grapalat"/>
          <w:i w:val="0"/>
          <w:sz w:val="24"/>
          <w:szCs w:val="24"/>
        </w:rPr>
        <w:t xml:space="preserve">Продуктов питания </w:t>
      </w:r>
      <w:r w:rsidR="00782D60">
        <w:rPr>
          <w:rFonts w:ascii="GHEA Grapalat" w:hAnsi="GHEA Grapalat"/>
          <w:i w:val="0"/>
          <w:sz w:val="24"/>
          <w:szCs w:val="24"/>
        </w:rPr>
        <w:t>.</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6D624E"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F009F2" w:rsidRPr="00F009F2">
        <w:rPr>
          <w:rFonts w:ascii="GHEA Grapalat" w:hAnsi="GHEA Grapalat"/>
          <w:i w:val="0"/>
          <w:sz w:val="24"/>
          <w:szCs w:val="24"/>
        </w:rPr>
        <w:t>11</w:t>
      </w:r>
      <w:r w:rsidRPr="009044F1">
        <w:rPr>
          <w:rFonts w:ascii="GHEA Grapalat" w:hAnsi="GHEA Grapalat"/>
          <w:i w:val="0"/>
          <w:sz w:val="24"/>
          <w:szCs w:val="24"/>
        </w:rPr>
        <w:t xml:space="preserve"> часов</w:t>
      </w:r>
      <w:r w:rsidR="000D483F">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w:t>
      </w:r>
      <w:r w:rsidR="0071072D">
        <w:rPr>
          <w:rFonts w:ascii="GHEA Grapalat" w:hAnsi="GHEA Grapalat"/>
          <w:i w:val="0"/>
          <w:sz w:val="24"/>
          <w:szCs w:val="24"/>
        </w:rPr>
        <w:t xml:space="preserve">мента, подтверждающего уплату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 xml:space="preserve">могут превышать размер </w:t>
      </w:r>
      <w:r w:rsidRPr="009044F1">
        <w:rPr>
          <w:rFonts w:ascii="GHEA Grapalat" w:hAnsi="GHEA Grapalat"/>
          <w:i w:val="0"/>
          <w:sz w:val="24"/>
          <w:szCs w:val="24"/>
        </w:rPr>
        <w:lastRenderedPageBreak/>
        <w:t>производимых расходов на копирование и доставку приглашения</w:t>
      </w:r>
      <w:r w:rsidRPr="009044F1">
        <w:rPr>
          <w:rStyle w:val="FootnoteReference"/>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p>
    <w:p w:rsidR="003F6ED1" w:rsidRPr="00F92023" w:rsidRDefault="003F6ED1" w:rsidP="003F6ED1">
      <w:pPr>
        <w:pStyle w:val="BodyTextIndent"/>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F92023" w:rsidRPr="004775ED">
        <w:rPr>
          <w:rFonts w:ascii="GHEA Grapalat" w:hAnsi="GHEA Grapalat"/>
          <w:i w:val="0"/>
          <w:sz w:val="24"/>
          <w:szCs w:val="24"/>
        </w:rPr>
        <w:t>_</w:t>
      </w:r>
      <w:r w:rsidR="00F92023" w:rsidRPr="00F92023">
        <w:rPr>
          <w:rFonts w:ascii="Arial" w:hAnsi="Arial" w:cs="Arial"/>
          <w:color w:val="FF0000"/>
          <w:sz w:val="18"/>
          <w:szCs w:val="18"/>
          <w:shd w:val="clear" w:color="auto" w:fill="C9D7F1"/>
        </w:rPr>
        <w:t>с.Арарат</w:t>
      </w:r>
      <w:r w:rsidR="0071072D">
        <w:rPr>
          <w:rFonts w:ascii="GHEA Grapalat" w:hAnsi="GHEA Grapalat"/>
          <w:i w:val="0"/>
          <w:sz w:val="24"/>
          <w:szCs w:val="24"/>
        </w:rPr>
        <w:t xml:space="preserve"> улица </w:t>
      </w:r>
      <w:r w:rsidR="00F92023">
        <w:rPr>
          <w:rFonts w:ascii="GHEA Grapalat" w:hAnsi="GHEA Grapalat"/>
          <w:i w:val="0"/>
          <w:sz w:val="24"/>
          <w:szCs w:val="24"/>
        </w:rPr>
        <w:tab/>
      </w:r>
      <w:r w:rsidR="00F92023">
        <w:rPr>
          <w:rFonts w:ascii="GHEA Grapalat" w:hAnsi="GHEA Grapalat"/>
          <w:i w:val="0"/>
          <w:sz w:val="24"/>
          <w:szCs w:val="24"/>
        </w:rPr>
        <w:tab/>
      </w:r>
      <w:r w:rsidR="00F92023" w:rsidRPr="00F92023">
        <w:rPr>
          <w:rFonts w:ascii="GHEA Grapalat" w:hAnsi="GHEA Grapalat"/>
          <w:i w:val="0"/>
          <w:sz w:val="24"/>
          <w:szCs w:val="24"/>
        </w:rPr>
        <w:t>Р.Варданян  1</w:t>
      </w:r>
    </w:p>
    <w:p w:rsidR="003F6ED1" w:rsidRPr="00BA5771" w:rsidRDefault="003F6ED1" w:rsidP="003F6ED1">
      <w:pPr>
        <w:pStyle w:val="BodyTextIndent"/>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rsidR="003F6ED1" w:rsidRPr="000F11E5" w:rsidRDefault="003F6ED1" w:rsidP="001516B2">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w:t>
      </w:r>
      <w:r w:rsidR="00F009F2" w:rsidRPr="00F009F2">
        <w:rPr>
          <w:rFonts w:ascii="GHEA Grapalat" w:hAnsi="GHEA Grapalat"/>
          <w:i w:val="0"/>
          <w:sz w:val="24"/>
          <w:szCs w:val="24"/>
        </w:rPr>
        <w:t>11</w:t>
      </w:r>
      <w:r w:rsidR="00510207" w:rsidRPr="00510207">
        <w:rPr>
          <w:rFonts w:ascii="GHEA Grapalat" w:hAnsi="GHEA Grapalat"/>
          <w:i w:val="0"/>
          <w:sz w:val="24"/>
          <w:szCs w:val="24"/>
        </w:rPr>
        <w:t>.30</w:t>
      </w:r>
      <w:r w:rsidRPr="000F0CA8">
        <w:rPr>
          <w:rFonts w:ascii="GHEA Grapalat" w:hAnsi="GHEA Grapalat"/>
          <w:i w:val="0"/>
          <w:sz w:val="24"/>
          <w:szCs w:val="24"/>
        </w:rPr>
        <w:t>____часов __</w:t>
      </w:r>
      <w:r w:rsidR="0071072D">
        <w:rPr>
          <w:rFonts w:ascii="GHEA Grapalat" w:hAnsi="GHEA Grapalat"/>
          <w:i w:val="0"/>
          <w:sz w:val="24"/>
          <w:szCs w:val="24"/>
        </w:rPr>
        <w:t>7</w:t>
      </w:r>
      <w:r w:rsidRPr="000F0CA8">
        <w:rPr>
          <w:rFonts w:ascii="GHEA Grapalat" w:hAnsi="GHEA Grapalat"/>
          <w:i w:val="0"/>
          <w:sz w:val="24"/>
          <w:szCs w:val="24"/>
        </w:rPr>
        <w:t>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92023" w:rsidRPr="00F92023" w:rsidRDefault="003F6ED1" w:rsidP="00F92023">
      <w:pPr>
        <w:pStyle w:val="BodyTextIndent"/>
        <w:widowControl w:val="0"/>
        <w:spacing w:line="240" w:lineRule="auto"/>
        <w:ind w:firstLine="0"/>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92023" w:rsidRPr="00BA5771">
        <w:rPr>
          <w:rFonts w:ascii="GHEA Grapalat" w:hAnsi="GHEA Grapalat"/>
          <w:i w:val="0"/>
          <w:sz w:val="24"/>
          <w:szCs w:val="24"/>
        </w:rPr>
        <w:t>_</w:t>
      </w:r>
      <w:r w:rsidR="00F92023" w:rsidRPr="004775ED">
        <w:rPr>
          <w:rFonts w:ascii="GHEA Grapalat" w:hAnsi="GHEA Grapalat"/>
          <w:i w:val="0"/>
          <w:sz w:val="24"/>
          <w:szCs w:val="24"/>
        </w:rPr>
        <w:t>_</w:t>
      </w:r>
      <w:r w:rsidR="00F92023" w:rsidRPr="00F92023">
        <w:rPr>
          <w:rFonts w:ascii="Arial" w:hAnsi="Arial" w:cs="Arial"/>
          <w:color w:val="FF0000"/>
          <w:sz w:val="18"/>
          <w:szCs w:val="18"/>
          <w:shd w:val="clear" w:color="auto" w:fill="C9D7F1"/>
        </w:rPr>
        <w:t>с.Арарат</w:t>
      </w:r>
      <w:r w:rsidR="00F92023">
        <w:rPr>
          <w:rFonts w:ascii="GHEA Grapalat" w:hAnsi="GHEA Grapalat"/>
          <w:i w:val="0"/>
          <w:sz w:val="24"/>
          <w:szCs w:val="24"/>
        </w:rPr>
        <w:t xml:space="preserve"> улица </w:t>
      </w:r>
      <w:r w:rsidR="00F92023">
        <w:rPr>
          <w:rFonts w:ascii="GHEA Grapalat" w:hAnsi="GHEA Grapalat"/>
          <w:i w:val="0"/>
          <w:sz w:val="24"/>
          <w:szCs w:val="24"/>
        </w:rPr>
        <w:tab/>
      </w:r>
      <w:r w:rsidR="00F92023">
        <w:rPr>
          <w:rFonts w:ascii="GHEA Grapalat" w:hAnsi="GHEA Grapalat"/>
          <w:i w:val="0"/>
          <w:sz w:val="24"/>
          <w:szCs w:val="24"/>
        </w:rPr>
        <w:tab/>
      </w:r>
      <w:r w:rsidR="00F92023" w:rsidRPr="00F92023">
        <w:rPr>
          <w:rFonts w:ascii="GHEA Grapalat" w:hAnsi="GHEA Grapalat"/>
          <w:i w:val="0"/>
          <w:sz w:val="24"/>
          <w:szCs w:val="24"/>
        </w:rPr>
        <w:t>Р.Варданян  1</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 в </w:t>
      </w:r>
      <w:r w:rsidR="00F009F2">
        <w:rPr>
          <w:rFonts w:ascii="GHEA Grapalat" w:hAnsi="GHEA Grapalat"/>
          <w:i w:val="0"/>
          <w:sz w:val="24"/>
          <w:szCs w:val="24"/>
          <w:lang w:val="en-US"/>
        </w:rPr>
        <w:t>11</w:t>
      </w:r>
      <w:r w:rsidR="00510207">
        <w:rPr>
          <w:rFonts w:ascii="GHEA Grapalat" w:hAnsi="GHEA Grapalat"/>
          <w:i w:val="0"/>
          <w:sz w:val="24"/>
          <w:szCs w:val="24"/>
          <w:lang w:val="en-US"/>
        </w:rPr>
        <w:t>.30</w:t>
      </w:r>
      <w:r w:rsidR="00FF307E">
        <w:rPr>
          <w:rFonts w:ascii="GHEA Grapalat" w:hAnsi="GHEA Grapalat"/>
          <w:i w:val="0"/>
          <w:sz w:val="24"/>
          <w:szCs w:val="24"/>
        </w:rPr>
        <w:t xml:space="preserve"> часов </w:t>
      </w:r>
      <w:r w:rsidR="00FF307E" w:rsidRPr="00F92023">
        <w:rPr>
          <w:rFonts w:ascii="GHEA Grapalat" w:hAnsi="GHEA Grapalat"/>
          <w:i w:val="0"/>
          <w:color w:val="FF0000"/>
          <w:sz w:val="24"/>
          <w:szCs w:val="24"/>
        </w:rPr>
        <w:t>"</w:t>
      </w:r>
      <w:r w:rsidR="00F009F2">
        <w:rPr>
          <w:rFonts w:ascii="GHEA Grapalat" w:hAnsi="GHEA Grapalat"/>
          <w:i w:val="0"/>
          <w:color w:val="FF0000"/>
          <w:sz w:val="24"/>
          <w:szCs w:val="24"/>
        </w:rPr>
        <w:t xml:space="preserve">января </w:t>
      </w:r>
      <w:r w:rsidR="00B9696B">
        <w:rPr>
          <w:rFonts w:ascii="GHEA Grapalat" w:hAnsi="GHEA Grapalat"/>
          <w:i w:val="0"/>
          <w:sz w:val="24"/>
          <w:szCs w:val="24"/>
        </w:rPr>
        <w:t>"</w:t>
      </w:r>
      <w:r w:rsidR="00510207">
        <w:rPr>
          <w:rFonts w:ascii="GHEA Grapalat" w:hAnsi="GHEA Grapalat"/>
          <w:i w:val="0"/>
          <w:sz w:val="24"/>
          <w:szCs w:val="24"/>
          <w:lang w:val="en-US"/>
        </w:rPr>
        <w:t>20</w:t>
      </w:r>
      <w:r w:rsidR="00B9696B">
        <w:rPr>
          <w:rFonts w:ascii="GHEA Grapalat" w:hAnsi="GHEA Grapalat"/>
          <w:i w:val="0"/>
          <w:sz w:val="24"/>
          <w:szCs w:val="24"/>
        </w:rPr>
        <w:t xml:space="preserve"> "2019</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00055325">
        <w:rPr>
          <w:rFonts w:ascii="GHEA Grapalat" w:hAnsi="GHEA Grapalat"/>
          <w:i w:val="0"/>
          <w:sz w:val="24"/>
          <w:szCs w:val="24"/>
        </w:rPr>
        <w:t>,</w:t>
      </w:r>
      <w:r w:rsidRPr="009044F1">
        <w:rPr>
          <w:rFonts w:ascii="GHEA Grapalat" w:hAnsi="GHEA Grapalat"/>
          <w:i w:val="0"/>
          <w:sz w:val="24"/>
          <w:szCs w:val="24"/>
        </w:rPr>
        <w:t>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754697" w:rsidRPr="00F92023" w:rsidRDefault="00055325"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Р,Карапеян</w:t>
      </w:r>
    </w:p>
    <w:p w:rsidR="009F18D0" w:rsidRPr="003A1EBB" w:rsidRDefault="009F18D0" w:rsidP="00B46D58">
      <w:pPr>
        <w:pStyle w:val="BodyTextIndent"/>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F92023" w:rsidRPr="00AF04FC" w:rsidRDefault="00B9696B" w:rsidP="00F92023">
      <w:pPr>
        <w:pStyle w:val="BodyTextIndent"/>
        <w:spacing w:line="240" w:lineRule="auto"/>
        <w:rPr>
          <w:i w:val="0"/>
          <w:u w:val="single"/>
          <w:lang w:val="af-ZA"/>
        </w:rPr>
      </w:pPr>
      <w:r>
        <w:rPr>
          <w:rFonts w:ascii="GHEA Grapalat" w:hAnsi="GHEA Grapalat"/>
          <w:i w:val="0"/>
          <w:sz w:val="24"/>
          <w:szCs w:val="24"/>
        </w:rPr>
        <w:t>Телеф</w:t>
      </w:r>
      <w:r w:rsidR="00055325">
        <w:rPr>
          <w:rFonts w:ascii="GHEA Grapalat" w:hAnsi="GHEA Grapalat"/>
          <w:i w:val="0"/>
          <w:sz w:val="24"/>
          <w:szCs w:val="24"/>
        </w:rPr>
        <w:t>094-34-90-89</w:t>
      </w:r>
      <w:r w:rsidR="00F92023" w:rsidRPr="00AF04FC">
        <w:rPr>
          <w:i w:val="0"/>
          <w:u w:val="single"/>
          <w:lang w:val="af-ZA"/>
        </w:rPr>
        <w:tab/>
      </w:r>
    </w:p>
    <w:p w:rsidR="00754697" w:rsidRPr="009044F1" w:rsidRDefault="00915A97" w:rsidP="00F92023">
      <w:pPr>
        <w:pStyle w:val="BodyTextIndent"/>
        <w:spacing w:line="240" w:lineRule="auto"/>
        <w:rPr>
          <w:rFonts w:ascii="GHEA Grapalat" w:hAnsi="GHEA Grapalat"/>
          <w:i w:val="0"/>
          <w:sz w:val="24"/>
          <w:szCs w:val="24"/>
          <w:u w:val="single"/>
        </w:rPr>
      </w:pPr>
      <w:r w:rsidRPr="00915A97">
        <w:rPr>
          <w:rFonts w:ascii="GHEA Grapalat" w:hAnsi="GHEA Grapalat"/>
          <w:i w:val="0"/>
          <w:sz w:val="24"/>
          <w:szCs w:val="24"/>
        </w:rPr>
        <w:t>_____</w:t>
      </w:r>
      <w:r w:rsidR="00754697" w:rsidRPr="00BE1C5E">
        <w:rPr>
          <w:rFonts w:ascii="GHEA Grapalat" w:hAnsi="GHEA Grapalat"/>
          <w:i w:val="0"/>
          <w:sz w:val="24"/>
          <w:szCs w:val="24"/>
        </w:rPr>
        <w:t>_</w:t>
      </w:r>
      <w:r w:rsidRPr="00915A97">
        <w:rPr>
          <w:rFonts w:ascii="GHEA Grapalat" w:hAnsi="GHEA Grapalat"/>
          <w:i w:val="0"/>
          <w:sz w:val="24"/>
          <w:szCs w:val="24"/>
        </w:rPr>
        <w:t>_</w:t>
      </w:r>
      <w:r w:rsidR="00754697" w:rsidRPr="00BE1C5E">
        <w:rPr>
          <w:rFonts w:ascii="GHEA Grapalat" w:hAnsi="GHEA Grapalat"/>
          <w:i w:val="0"/>
          <w:sz w:val="24"/>
          <w:szCs w:val="24"/>
        </w:rPr>
        <w:t>_____</w:t>
      </w:r>
    </w:p>
    <w:p w:rsidR="00F92023" w:rsidRPr="00AF04FC" w:rsidRDefault="00B9696B" w:rsidP="00F92023">
      <w:pPr>
        <w:pStyle w:val="BodyTextIndent"/>
        <w:spacing w:line="240" w:lineRule="auto"/>
        <w:rPr>
          <w:i w:val="0"/>
          <w:u w:val="single"/>
          <w:lang w:val="af-ZA"/>
        </w:rPr>
      </w:pPr>
      <w:r>
        <w:rPr>
          <w:rFonts w:ascii="GHEA Grapalat" w:hAnsi="GHEA Grapalat"/>
          <w:i w:val="0"/>
          <w:sz w:val="24"/>
          <w:szCs w:val="24"/>
        </w:rPr>
        <w:t>Электронная.</w:t>
      </w:r>
      <w:r w:rsidR="00754697" w:rsidRPr="009044F1">
        <w:rPr>
          <w:rFonts w:ascii="GHEA Grapalat" w:hAnsi="GHEA Grapalat"/>
          <w:i w:val="0"/>
          <w:sz w:val="24"/>
          <w:szCs w:val="24"/>
        </w:rPr>
        <w:t>почта</w:t>
      </w:r>
      <w:r>
        <w:rPr>
          <w:rFonts w:ascii="GHEA Grapalat" w:hAnsi="GHEA Grapalat"/>
          <w:i w:val="0"/>
          <w:sz w:val="24"/>
          <w:szCs w:val="24"/>
        </w:rPr>
        <w:t>.</w:t>
      </w:r>
      <w:hyperlink r:id="rId8" w:history="1">
        <w:r w:rsidR="00F92023" w:rsidRPr="00731A3A">
          <w:rPr>
            <w:rFonts w:ascii="Arial" w:hAnsi="Arial" w:cs="Arial"/>
            <w:i w:val="0"/>
            <w:color w:val="005BD1"/>
            <w:sz w:val="23"/>
            <w:szCs w:val="23"/>
            <w:shd w:val="clear" w:color="auto" w:fill="FFFFFF"/>
            <w:lang w:val="af-ZA"/>
          </w:rPr>
          <w:t>melanyasimonyan@mail.ru</w:t>
        </w:r>
      </w:hyperlink>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p>
    <w:p w:rsidR="00754697" w:rsidRPr="009044F1"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 ____</w:t>
      </w:r>
      <w:r w:rsidR="00B9696B">
        <w:rPr>
          <w:rFonts w:ascii="GHEA Grapalat" w:hAnsi="GHEA Grapalat"/>
          <w:i w:val="0"/>
          <w:sz w:val="24"/>
          <w:szCs w:val="24"/>
        </w:rPr>
        <w:t xml:space="preserve">Детский Сад </w:t>
      </w:r>
      <w:r w:rsidR="00F92023" w:rsidRPr="0037189A">
        <w:rPr>
          <w:rFonts w:ascii="GHEA Grapalat" w:hAnsi="GHEA Grapalat"/>
          <w:i w:val="0"/>
          <w:sz w:val="24"/>
          <w:szCs w:val="24"/>
        </w:rPr>
        <w:t>С.Арарат</w:t>
      </w:r>
      <w:r w:rsidR="00C773F1" w:rsidRPr="00C773F1">
        <w:rPr>
          <w:rFonts w:ascii="GHEA Grapalat" w:hAnsi="GHEA Grapalat"/>
          <w:i w:val="0"/>
          <w:sz w:val="24"/>
          <w:szCs w:val="24"/>
        </w:rPr>
        <w:t xml:space="preserve"> М</w:t>
      </w:r>
      <w:r w:rsidR="00B9696B">
        <w:rPr>
          <w:rFonts w:ascii="GHEA Grapalat" w:hAnsi="GHEA Grapalat"/>
          <w:i w:val="0"/>
          <w:sz w:val="24"/>
          <w:szCs w:val="24"/>
        </w:rPr>
        <w:t>НКО</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96865" w:rsidRPr="00954425">
        <w:rPr>
          <w:rFonts w:ascii="GHEA Grapalat" w:hAnsi="GHEA Grapalat"/>
          <w:i/>
        </w:rPr>
        <w:t>_</w:t>
      </w:r>
      <w:r w:rsidR="00B9696B" w:rsidRPr="00B9696B">
        <w:rPr>
          <w:rFonts w:ascii="GHEA Grapalat" w:hAnsi="GHEA Grapalat"/>
          <w:i/>
        </w:rPr>
        <w:t>Ա</w:t>
      </w:r>
      <w:r w:rsidR="0037189A">
        <w:rPr>
          <w:rFonts w:ascii="Sylfaen" w:hAnsi="Sylfaen"/>
          <w:i/>
          <w:lang w:val="en-US"/>
        </w:rPr>
        <w:t>ՄԱԳՄ</w:t>
      </w:r>
      <w:r w:rsidR="00F009F2">
        <w:rPr>
          <w:rFonts w:ascii="GHEA Grapalat" w:hAnsi="GHEA Grapalat"/>
          <w:i/>
        </w:rPr>
        <w:t>-ԳՀԱՊՁԲ-20/02</w:t>
      </w:r>
      <w:r w:rsidR="00B9696B">
        <w:rPr>
          <w:rFonts w:ascii="GHEA Grapalat" w:hAnsi="GHEA Grapalat"/>
          <w:i/>
        </w:rPr>
        <w:t>_</w:t>
      </w:r>
      <w:r w:rsidR="001B32D9" w:rsidRPr="001B32D9">
        <w:rPr>
          <w:rFonts w:ascii="GHEA Grapalat" w:hAnsi="GHEA Grapalat" w:cs="Times Armenian"/>
          <w:i/>
        </w:rPr>
        <w:br/>
      </w:r>
      <w:r w:rsidR="00A46F92">
        <w:rPr>
          <w:rFonts w:ascii="GHEA Grapalat" w:hAnsi="GHEA Grapalat"/>
          <w:i/>
        </w:rPr>
        <w:t>№</w:t>
      </w:r>
      <w:r w:rsidR="00F009F2">
        <w:rPr>
          <w:rFonts w:ascii="GHEA Grapalat" w:hAnsi="GHEA Grapalat"/>
          <w:i/>
        </w:rPr>
        <w:t>2</w:t>
      </w:r>
      <w:r w:rsidR="00096865" w:rsidRPr="009044F1">
        <w:rPr>
          <w:rFonts w:ascii="GHEA Grapalat" w:hAnsi="GHEA Grapalat"/>
          <w:i/>
        </w:rPr>
        <w:t xml:space="preserve"> от </w:t>
      </w:r>
      <w:r w:rsidR="00F009F2">
        <w:rPr>
          <w:rFonts w:ascii="GHEA Grapalat" w:hAnsi="GHEA Grapalat"/>
          <w:i/>
        </w:rPr>
        <w:t xml:space="preserve">27 </w:t>
      </w:r>
      <w:r w:rsidR="00B9696B">
        <w:rPr>
          <w:rFonts w:ascii="GHEA Grapalat" w:hAnsi="GHEA Grapalat"/>
          <w:i/>
        </w:rPr>
        <w:t xml:space="preserve"> Декабря 2019года</w:t>
      </w:r>
      <w:r w:rsidR="00096865" w:rsidRPr="009044F1">
        <w:rPr>
          <w:rFonts w:ascii="GHEA Grapalat" w:hAnsi="GHEA Grapalat"/>
          <w:i/>
        </w:rPr>
        <w:t>.</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368A2" w:rsidP="00B46D58">
      <w:pPr>
        <w:pStyle w:val="BodyText"/>
        <w:widowControl w:val="0"/>
        <w:spacing w:after="160"/>
        <w:ind w:right="-7" w:firstLine="567"/>
        <w:jc w:val="center"/>
        <w:rPr>
          <w:rFonts w:ascii="GHEA Grapalat" w:hAnsi="GHEA Grapalat"/>
        </w:rPr>
      </w:pPr>
      <w:r>
        <w:rPr>
          <w:rFonts w:ascii="GHEA Grapalat" w:hAnsi="GHEA Grapalat"/>
          <w:i/>
        </w:rPr>
        <w:t xml:space="preserve">Детский Сад </w:t>
      </w:r>
      <w:r w:rsidR="0037189A" w:rsidRPr="00ED01EE">
        <w:rPr>
          <w:rFonts w:ascii="Sylfaen" w:hAnsi="Sylfaen"/>
          <w:i/>
        </w:rPr>
        <w:t xml:space="preserve">Село Арарат </w:t>
      </w:r>
      <w:r w:rsidR="00C773F1" w:rsidRPr="00055325">
        <w:rPr>
          <w:rFonts w:ascii="GHEA Grapalat" w:hAnsi="GHEA Grapalat"/>
          <w:i/>
        </w:rPr>
        <w:t>М</w:t>
      </w:r>
      <w:r>
        <w:rPr>
          <w:rFonts w:ascii="GHEA Grapalat" w:hAnsi="GHEA Grapalat"/>
          <w:i/>
        </w:rPr>
        <w:t>НКО</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37189A">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A368A2">
        <w:rPr>
          <w:rFonts w:ascii="GHEA Grapalat" w:hAnsi="GHEA Grapalat"/>
        </w:rPr>
        <w:t>ПРОДУКТОВ ПИТАНИЯ</w:t>
      </w:r>
      <w:r w:rsidRPr="009044F1">
        <w:rPr>
          <w:rFonts w:ascii="GHEA Grapalat" w:hAnsi="GHEA Grapalat"/>
        </w:rPr>
        <w:t xml:space="preserve"> ДЛЯ НУЖД </w:t>
      </w:r>
      <w:r w:rsidR="00A368A2">
        <w:rPr>
          <w:rFonts w:ascii="GHEA Grapalat" w:hAnsi="GHEA Grapalat"/>
        </w:rPr>
        <w:t xml:space="preserve">ДЕТСКОГО </w:t>
      </w:r>
      <w:r w:rsidR="0037189A">
        <w:rPr>
          <w:rFonts w:ascii="GHEA Grapalat" w:hAnsi="GHEA Grapalat"/>
          <w:i/>
        </w:rPr>
        <w:t xml:space="preserve"> Сад </w:t>
      </w:r>
      <w:r w:rsidR="0037189A" w:rsidRPr="0037189A">
        <w:rPr>
          <w:rFonts w:ascii="Sylfaen" w:hAnsi="Sylfaen"/>
          <w:i/>
        </w:rPr>
        <w:t xml:space="preserve">Село Арарат </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72A9" w:rsidRDefault="005D7731" w:rsidP="00B46D58">
      <w:pPr>
        <w:widowControl w:val="0"/>
        <w:rPr>
          <w:rFonts w:ascii="GHEA Grapalat" w:hAnsi="GHEA Grapalat"/>
        </w:rPr>
      </w:pPr>
      <w:r w:rsidRPr="002E069D">
        <w:rPr>
          <w:rFonts w:ascii="GHEA Grapalat" w:hAnsi="GHEA Grapalat"/>
          <w:b/>
        </w:rPr>
        <w:t>ДЛЯ НУЖД</w:t>
      </w:r>
      <w:r w:rsidR="001672A9">
        <w:rPr>
          <w:rFonts w:ascii="GHEA Grapalat" w:hAnsi="GHEA Grapalat"/>
        </w:rPr>
        <w:t>ДЕТСКОГО</w:t>
      </w:r>
      <w:r w:rsidR="00FD131A">
        <w:rPr>
          <w:rFonts w:ascii="GHEA Grapalat" w:hAnsi="GHEA Grapalat"/>
          <w:i/>
        </w:rPr>
        <w:t xml:space="preserve"> Сад </w:t>
      </w:r>
      <w:r w:rsidR="00FD131A" w:rsidRPr="00FD131A">
        <w:rPr>
          <w:rFonts w:ascii="Sylfaen" w:hAnsi="Sylfaen"/>
          <w:i/>
        </w:rPr>
        <w:t xml:space="preserve">Село Арарат </w:t>
      </w:r>
    </w:p>
    <w:p w:rsidR="00615B35" w:rsidRPr="00EC400D" w:rsidRDefault="001672A9" w:rsidP="00B46D58">
      <w:pPr>
        <w:widowControl w:val="0"/>
        <w:rPr>
          <w:rFonts w:ascii="GHEA Grapalat" w:hAnsi="GHEA Grapalat"/>
        </w:rPr>
      </w:pPr>
      <w:r>
        <w:rPr>
          <w:rFonts w:ascii="GHEA Grapalat" w:hAnsi="GHEA Grapalat"/>
        </w:rPr>
        <w:t>ПРОДУКТЫ ПИТАНИЯ</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наименованиетовара</w:t>
      </w:r>
      <w:r w:rsidR="001672A9">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Настоящее Приглашение предоставляется в дополнение к объявлению об открытом конкур</w:t>
      </w:r>
      <w:r w:rsidR="001672A9">
        <w:rPr>
          <w:rFonts w:ascii="GHEA Grapalat" w:hAnsi="GHEA Grapalat"/>
          <w:spacing w:val="-6"/>
        </w:rPr>
        <w:t xml:space="preserve">се, проводимом под кодом </w:t>
      </w:r>
      <w:r w:rsidR="00FD131A" w:rsidRPr="00954425">
        <w:rPr>
          <w:rFonts w:ascii="GHEA Grapalat" w:hAnsi="GHEA Grapalat"/>
          <w:i/>
        </w:rPr>
        <w:t>_</w:t>
      </w:r>
      <w:r w:rsidR="00FD131A" w:rsidRPr="00B9696B">
        <w:rPr>
          <w:rFonts w:ascii="GHEA Grapalat" w:hAnsi="GHEA Grapalat"/>
          <w:i/>
        </w:rPr>
        <w:t>Ա</w:t>
      </w:r>
      <w:r w:rsidR="00FD131A">
        <w:rPr>
          <w:rFonts w:ascii="Sylfaen" w:hAnsi="Sylfaen"/>
          <w:i/>
          <w:lang w:val="en-US"/>
        </w:rPr>
        <w:t>ՄԱԳՄ</w:t>
      </w:r>
      <w:r w:rsidR="00FD131A" w:rsidRPr="00B9696B">
        <w:rPr>
          <w:rFonts w:ascii="GHEA Grapalat" w:hAnsi="GHEA Grapalat"/>
          <w:i/>
        </w:rPr>
        <w:t>-ԳՀԱՊՁԲ-20/0</w:t>
      </w:r>
      <w:r w:rsidR="00F009F2">
        <w:rPr>
          <w:rFonts w:ascii="GHEA Grapalat" w:hAnsi="GHEA Grapalat"/>
          <w:i/>
        </w:rPr>
        <w:t>2</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
    <w:p w:rsidR="00FD131A" w:rsidRPr="00AF04FC" w:rsidRDefault="00FD131A" w:rsidP="00FD131A">
      <w:pPr>
        <w:pStyle w:val="BodyTextIndent"/>
        <w:spacing w:line="240" w:lineRule="auto"/>
        <w:rPr>
          <w:i w:val="0"/>
          <w:u w:val="single"/>
          <w:lang w:val="af-ZA"/>
        </w:rPr>
      </w:pPr>
      <w:r>
        <w:rPr>
          <w:rFonts w:ascii="GHEA Grapalat" w:hAnsi="GHEA Grapalat"/>
          <w:i w:val="0"/>
          <w:sz w:val="24"/>
          <w:szCs w:val="24"/>
        </w:rPr>
        <w:t>.</w:t>
      </w:r>
      <w:hyperlink r:id="rId9" w:history="1">
        <w:r w:rsidRPr="00731A3A">
          <w:rPr>
            <w:rFonts w:ascii="Arial" w:hAnsi="Arial" w:cs="Arial"/>
            <w:i w:val="0"/>
            <w:color w:val="005BD1"/>
            <w:sz w:val="23"/>
            <w:szCs w:val="23"/>
            <w:shd w:val="clear" w:color="auto" w:fill="FFFFFF"/>
            <w:lang w:val="af-ZA"/>
          </w:rPr>
          <w:t>melanyasimonyan@mail.ru</w:t>
        </w:r>
      </w:hyperlink>
    </w:p>
    <w:p w:rsidR="00FD131A" w:rsidRPr="009044F1" w:rsidRDefault="00FD131A" w:rsidP="00FD131A">
      <w:pPr>
        <w:pStyle w:val="BodyTextIndent"/>
        <w:widowControl w:val="0"/>
        <w:spacing w:after="160" w:line="240" w:lineRule="auto"/>
        <w:ind w:left="1701" w:firstLine="0"/>
        <w:rPr>
          <w:rFonts w:ascii="GHEA Grapalat" w:hAnsi="GHEA Grapalat"/>
          <w:i w:val="0"/>
          <w:sz w:val="24"/>
          <w:szCs w:val="24"/>
          <w:u w:val="single"/>
        </w:rPr>
      </w:pPr>
    </w:p>
    <w:p w:rsidR="00096865" w:rsidRPr="009044F1" w:rsidRDefault="00F5653D" w:rsidP="001672A9">
      <w:pPr>
        <w:widowControl w:val="0"/>
        <w:spacing w:after="160"/>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577D1D" w:rsidRDefault="00845AA5" w:rsidP="00B46D58">
      <w:pPr>
        <w:pStyle w:val="Heading3"/>
        <w:keepNext w:val="0"/>
        <w:widowControl w:val="0"/>
        <w:tabs>
          <w:tab w:val="left" w:pos="1134"/>
        </w:tabs>
        <w:spacing w:after="160" w:line="240" w:lineRule="auto"/>
        <w:ind w:firstLine="567"/>
        <w:jc w:val="both"/>
        <w:rPr>
          <w:rFonts w:ascii="GHEA Grapalat" w:hAnsi="GHEA Grapalat"/>
          <w:i w:val="0"/>
          <w:color w:val="FF000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005915A4">
        <w:rPr>
          <w:rFonts w:ascii="GHEA Grapalat" w:hAnsi="GHEA Grapalat"/>
          <w:i w:val="0"/>
          <w:sz w:val="24"/>
          <w:szCs w:val="24"/>
        </w:rPr>
        <w:t>-Продуктов питания</w:t>
      </w:r>
      <w:r w:rsidRPr="009044F1">
        <w:rPr>
          <w:rFonts w:ascii="GHEA Grapalat" w:hAnsi="GHEA Grapalat"/>
          <w:i w:val="0"/>
          <w:sz w:val="24"/>
          <w:szCs w:val="24"/>
        </w:rPr>
        <w:t xml:space="preserve"> (далее — также товар)</w:t>
      </w:r>
      <w:r w:rsidR="00577D1D">
        <w:rPr>
          <w:rFonts w:ascii="GHEA Grapalat" w:hAnsi="GHEA Grapalat"/>
          <w:i w:val="0"/>
          <w:sz w:val="24"/>
          <w:szCs w:val="24"/>
        </w:rPr>
        <w:t xml:space="preserve"> для нужд </w:t>
      </w:r>
      <w:r w:rsidR="00577D1D" w:rsidRPr="00577D1D">
        <w:rPr>
          <w:rFonts w:ascii="GHEA Grapalat" w:hAnsi="GHEA Grapalat"/>
          <w:i w:val="0"/>
          <w:color w:val="FF0000"/>
          <w:sz w:val="24"/>
          <w:szCs w:val="24"/>
        </w:rPr>
        <w:t>Детского сада c.Ararat</w:t>
      </w:r>
      <w:r w:rsidRPr="00577D1D">
        <w:rPr>
          <w:rFonts w:ascii="GHEA Grapalat" w:hAnsi="GHEA Grapalat"/>
          <w:i w:val="0"/>
          <w:color w:val="FF0000"/>
          <w:sz w:val="24"/>
          <w:szCs w:val="24"/>
        </w:rPr>
        <w:t>, которые сгруппи</w:t>
      </w:r>
      <w:r w:rsidR="005915A4" w:rsidRPr="00577D1D">
        <w:rPr>
          <w:rFonts w:ascii="GHEA Grapalat" w:hAnsi="GHEA Grapalat"/>
          <w:i w:val="0"/>
          <w:color w:val="FF0000"/>
          <w:sz w:val="24"/>
          <w:szCs w:val="24"/>
        </w:rPr>
        <w:t xml:space="preserve">рованы в лоты </w:t>
      </w:r>
      <w:r w:rsidR="00577D1D" w:rsidRPr="00577D1D">
        <w:rPr>
          <w:rFonts w:ascii="GHEA Grapalat" w:hAnsi="GHEA Grapalat"/>
          <w:i w:val="0"/>
          <w:color w:val="FF0000"/>
          <w:sz w:val="24"/>
          <w:szCs w:val="24"/>
        </w:rPr>
        <w:t>46</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077B9" w:rsidRPr="009044F1" w:rsidTr="00ED01EE">
        <w:trPr>
          <w:jc w:val="center"/>
        </w:trPr>
        <w:tc>
          <w:tcPr>
            <w:tcW w:w="1530" w:type="dxa"/>
            <w:vAlign w:val="center"/>
          </w:tcPr>
          <w:p w:rsidR="00C077B9" w:rsidRPr="009044F1" w:rsidRDefault="00F009F2" w:rsidP="00C077B9">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7704" w:type="dxa"/>
          </w:tcPr>
          <w:p w:rsidR="00C077B9" w:rsidRPr="00731396" w:rsidRDefault="00C077B9" w:rsidP="00C077B9">
            <w:r w:rsidRPr="00731396">
              <w:t>говядина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80152E">
        <w:rPr>
          <w:rFonts w:ascii="GHEA Grapalat" w:hAnsi="GHEA Grapalat"/>
          <w:sz w:val="24"/>
          <w:szCs w:val="24"/>
        </w:rPr>
        <w:t>не позднее, чем 10 часов "7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80152E">
        <w:rPr>
          <w:rFonts w:ascii="GHEA Grapalat" w:hAnsi="GHEA Grapalat"/>
          <w:sz w:val="24"/>
          <w:szCs w:val="24"/>
        </w:rPr>
        <w:t xml:space="preserve">г.Арташат ул.23 Августа д62  </w:t>
      </w:r>
      <w:r>
        <w:rPr>
          <w:rFonts w:ascii="GHEA Grapalat" w:hAnsi="GHEA Grapalat"/>
          <w:sz w:val="24"/>
          <w:szCs w:val="24"/>
        </w:rPr>
        <w:t xml:space="preserve"> не позднее, чем </w:t>
      </w:r>
      <w:r w:rsidR="0080152E">
        <w:rPr>
          <w:rFonts w:ascii="GHEA Grapalat" w:hAnsi="GHEA Grapalat"/>
          <w:sz w:val="24"/>
          <w:szCs w:val="24"/>
        </w:rPr>
        <w:t>10</w:t>
      </w:r>
      <w:r>
        <w:rPr>
          <w:rFonts w:ascii="GHEA Grapalat" w:hAnsi="GHEA Grapalat"/>
          <w:sz w:val="24"/>
          <w:szCs w:val="24"/>
        </w:rPr>
        <w:t xml:space="preserve"> часов "</w:t>
      </w:r>
      <w:r w:rsidR="0080152E">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577D1D">
        <w:rPr>
          <w:rFonts w:ascii="GHEA Grapalat" w:hAnsi="GHEA Grapalat"/>
          <w:color w:val="FF0000"/>
          <w:sz w:val="24"/>
          <w:szCs w:val="24"/>
        </w:rPr>
        <w:t>комиссии</w:t>
      </w:r>
      <w:r w:rsidR="00577D1D" w:rsidRPr="00577D1D">
        <w:rPr>
          <w:rFonts w:ascii="GHEA Grapalat" w:hAnsi="GHEA Grapalat"/>
          <w:color w:val="FF0000"/>
          <w:sz w:val="24"/>
          <w:szCs w:val="24"/>
        </w:rPr>
        <w:t>С.АУРАПЕТЯН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w:t>
      </w:r>
      <w:r w:rsidR="005F25EF" w:rsidRPr="007930E2">
        <w:rPr>
          <w:rFonts w:ascii="GHEA Grapalat" w:hAnsi="GHEA Grapalat"/>
          <w:sz w:val="24"/>
          <w:szCs w:val="24"/>
        </w:rPr>
        <w:lastRenderedPageBreak/>
        <w:t xml:space="preserve">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5"/>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w:t>
      </w:r>
      <w:r w:rsidRPr="009044F1">
        <w:rPr>
          <w:rFonts w:ascii="GHEA Grapalat" w:hAnsi="GHEA Grapalat"/>
          <w:sz w:val="24"/>
          <w:szCs w:val="24"/>
        </w:rPr>
        <w:lastRenderedPageBreak/>
        <w:t xml:space="preserve">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80152E">
        <w:rPr>
          <w:rFonts w:ascii="GHEA Grapalat" w:hAnsi="GHEA Grapalat"/>
          <w:sz w:val="24"/>
          <w:szCs w:val="24"/>
        </w:rPr>
        <w:t xml:space="preserve">Вскрытие заявок произойдет на "7"-ой день в </w:t>
      </w:r>
      <w:r w:rsidR="00577D1D" w:rsidRPr="00577D1D">
        <w:rPr>
          <w:rFonts w:ascii="GHEA Grapalat" w:hAnsi="GHEA Grapalat"/>
          <w:sz w:val="24"/>
          <w:szCs w:val="24"/>
        </w:rPr>
        <w:t xml:space="preserve">09 </w:t>
      </w:r>
      <w:r w:rsidR="0080152E">
        <w:rPr>
          <w:rFonts w:ascii="GHEA Grapalat" w:hAnsi="GHEA Grapalat"/>
          <w:sz w:val="24"/>
          <w:szCs w:val="24"/>
        </w:rPr>
        <w:t xml:space="preserve">час </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81CB8">
        <w:rPr>
          <w:rFonts w:ascii="GHEA Grapalat" w:hAnsi="GHEA Grapalat"/>
          <w:i w:val="0"/>
          <w:sz w:val="24"/>
          <w:szCs w:val="24"/>
        </w:rPr>
        <w:t>который обозначен Центральным Банком Республики Армения ,на тот день который считается днем подачи заявок на участие</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w:t>
      </w:r>
      <w:r w:rsidRPr="009044F1">
        <w:rPr>
          <w:rFonts w:ascii="GHEA Grapalat" w:hAnsi="GHEA Grapalat"/>
          <w:sz w:val="24"/>
          <w:szCs w:val="24"/>
        </w:rPr>
        <w:lastRenderedPageBreak/>
        <w:t>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C34AFD" w:rsidRPr="00C34AFD">
        <w:rPr>
          <w:rFonts w:ascii="GHEA Grapalat" w:hAnsi="GHEA Grapalat"/>
          <w:sz w:val="24"/>
          <w:szCs w:val="24"/>
        </w:rPr>
        <w:lastRenderedPageBreak/>
        <w:t>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w:t>
      </w:r>
      <w:r w:rsidRPr="009044F1">
        <w:rPr>
          <w:rFonts w:ascii="GHEA Grapalat" w:hAnsi="GHEA Grapalat"/>
          <w:sz w:val="24"/>
          <w:szCs w:val="24"/>
        </w:rPr>
        <w:lastRenderedPageBreak/>
        <w:t xml:space="preserve">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 xml:space="preserve">то это обстоятельство считается нарушением обязательства, </w:t>
      </w:r>
      <w:r w:rsidRPr="009044F1">
        <w:rPr>
          <w:rFonts w:ascii="GHEA Grapalat" w:hAnsi="GHEA Grapalat"/>
        </w:rPr>
        <w:lastRenderedPageBreak/>
        <w:t>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решением комиссии</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481CB8">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w:t>
      </w:r>
      <w:r w:rsidRPr="009044F1">
        <w:rPr>
          <w:rFonts w:ascii="GHEA Grapalat" w:hAnsi="GHEA Grapalat"/>
        </w:rPr>
        <w:lastRenderedPageBreak/>
        <w:t>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BE455D" w:rsidRPr="00BE455D" w:rsidRDefault="00BE455D" w:rsidP="00BE455D">
      <w:pPr>
        <w:widowControl w:val="0"/>
        <w:tabs>
          <w:tab w:val="left" w:pos="1276"/>
        </w:tabs>
        <w:spacing w:after="160"/>
        <w:ind w:firstLine="567"/>
        <w:jc w:val="both"/>
        <w:rPr>
          <w:rFonts w:ascii="GHEA Grapalat" w:hAnsi="GHEA Grapalat"/>
        </w:rPr>
      </w:pPr>
      <w:r w:rsidRPr="00BE455D">
        <w:rPr>
          <w:rFonts w:ascii="GHEA Grapalat" w:hAnsi="GHEA Grapalat"/>
        </w:rPr>
        <w:t>10.2 Сумма предоставленной квалификации равна цене выбранного участника. Квалификация предоставляется в форме утвержденного в одностороннем порядке акта о штрафе (Приложение 4.1) или наличными;</w:t>
      </w:r>
    </w:p>
    <w:p w:rsidR="00BE455D" w:rsidRDefault="00BE455D" w:rsidP="00BE455D">
      <w:pPr>
        <w:widowControl w:val="0"/>
        <w:tabs>
          <w:tab w:val="left" w:pos="1276"/>
        </w:tabs>
        <w:spacing w:after="160"/>
        <w:ind w:firstLine="567"/>
        <w:jc w:val="both"/>
        <w:rPr>
          <w:rFonts w:ascii="GHEA Grapalat" w:hAnsi="GHEA Grapalat"/>
        </w:rPr>
      </w:pPr>
      <w:r w:rsidRPr="00BE455D">
        <w:rPr>
          <w:rFonts w:ascii="GHEA Grapalat" w:hAnsi="GHEA Grapalat"/>
        </w:rPr>
        <w:t>  который должен быть действителен как минимум до 20-го рабочего дня, следующего за датой, когда Клиент заключил Договор.</w:t>
      </w:r>
    </w:p>
    <w:p w:rsidR="0035631F" w:rsidRDefault="0035631F" w:rsidP="00BE455D">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и общая цена заключаемого с последним договора превышает 10 млн. драмов</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BE455D" w:rsidRDefault="00BE455D" w:rsidP="00B46D58">
      <w:pPr>
        <w:widowControl w:val="0"/>
        <w:tabs>
          <w:tab w:val="left" w:pos="1276"/>
        </w:tabs>
        <w:spacing w:after="160"/>
        <w:ind w:firstLine="567"/>
        <w:jc w:val="both"/>
        <w:rPr>
          <w:rFonts w:ascii="GHEA Grapalat" w:hAnsi="GHEA Grapalat"/>
        </w:rPr>
      </w:pPr>
      <w:r w:rsidRPr="00BE455D">
        <w:rPr>
          <w:rFonts w:ascii="GHEA Grapalat" w:hAnsi="GHEA Grapalat"/>
        </w:rPr>
        <w:t>10.3. Сумма обеспечения договора составляет 10% от цены договора. Обеспечение договора осуществляется в виде утвержденного в одностороннем порядке акта о штрафе (Приложение 5.1) или наличными.</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w:t>
      </w:r>
      <w:r w:rsidRPr="0058395E">
        <w:rPr>
          <w:rFonts w:ascii="GHEA Grapalat" w:hAnsi="GHEA Grapalat"/>
        </w:rPr>
        <w:lastRenderedPageBreak/>
        <w:t>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Совета попечителей</w:t>
      </w:r>
      <w:r w:rsidR="0027573B">
        <w:rPr>
          <w:rStyle w:val="FootnoteReference"/>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w:t>
      </w:r>
      <w:r w:rsidR="009639DF">
        <w:rPr>
          <w:rFonts w:ascii="GHEA Grapalat" w:hAnsi="GHEA Grapalat"/>
        </w:rPr>
        <w:lastRenderedPageBreak/>
        <w:t xml:space="preserve">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9"/>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0C2156">
        <w:rPr>
          <w:rFonts w:ascii="GHEA Grapalat" w:hAnsi="GHEA Grapalat"/>
        </w:rPr>
        <w:t xml:space="preserve">игинала) и копий в </w:t>
      </w:r>
      <w:r w:rsidR="008E7AF6" w:rsidRPr="008E7AF6">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6D624E" w:rsidRDefault="00654E19" w:rsidP="00B46D58">
      <w:pPr>
        <w:pStyle w:val="norm"/>
        <w:widowControl w:val="0"/>
        <w:spacing w:after="160" w:line="240" w:lineRule="auto"/>
        <w:ind w:firstLine="284"/>
        <w:jc w:val="right"/>
        <w:rPr>
          <w:rFonts w:ascii="GHEA Grapalat" w:hAnsi="GHEA Grapalat"/>
          <w:b/>
          <w:sz w:val="24"/>
          <w:szCs w:val="24"/>
        </w:rPr>
      </w:pPr>
    </w:p>
    <w:p w:rsidR="00654E19" w:rsidRPr="006D624E" w:rsidRDefault="00654E19" w:rsidP="00B46D58">
      <w:pPr>
        <w:pStyle w:val="norm"/>
        <w:widowControl w:val="0"/>
        <w:spacing w:after="160" w:line="240" w:lineRule="auto"/>
        <w:ind w:firstLine="284"/>
        <w:jc w:val="right"/>
        <w:rPr>
          <w:rFonts w:ascii="GHEA Grapalat" w:hAnsi="GHEA Grapalat"/>
          <w:b/>
          <w:sz w:val="24"/>
          <w:szCs w:val="24"/>
        </w:rPr>
      </w:pPr>
    </w:p>
    <w:p w:rsidR="00654E19" w:rsidRPr="006D624E"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Pr="006D624E" w:rsidRDefault="00CD2D1B"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D2D1B">
        <w:rPr>
          <w:rFonts w:ascii="GHEA Grapalat" w:hAnsi="GHEA Grapalat"/>
          <w:i/>
          <w:sz w:val="24"/>
          <w:szCs w:val="24"/>
        </w:rPr>
        <w:t>котировочной процедуры</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C2156" w:rsidRPr="000C2156">
        <w:rPr>
          <w:rFonts w:ascii="GHEA Grapalat" w:hAnsi="GHEA Grapalat"/>
          <w:b/>
          <w:sz w:val="24"/>
          <w:szCs w:val="24"/>
        </w:rPr>
        <w:t>Ա</w:t>
      </w:r>
      <w:r w:rsidR="00CB0B71">
        <w:rPr>
          <w:rFonts w:ascii="Sylfaen" w:hAnsi="Sylfaen"/>
          <w:b/>
          <w:sz w:val="24"/>
          <w:szCs w:val="24"/>
          <w:lang w:val="en-US"/>
        </w:rPr>
        <w:t>ՄԱԳՄ</w:t>
      </w:r>
      <w:r w:rsidR="00F009F2">
        <w:rPr>
          <w:rFonts w:ascii="GHEA Grapalat" w:hAnsi="GHEA Grapalat"/>
          <w:b/>
          <w:sz w:val="24"/>
          <w:szCs w:val="24"/>
        </w:rPr>
        <w:t>-ԳՀԱՊՁԲ-20/02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D2D1B">
        <w:rPr>
          <w:rFonts w:ascii="GHEA Grapalat" w:hAnsi="GHEA Grapalat"/>
          <w:i/>
          <w:sz w:val="24"/>
          <w:szCs w:val="24"/>
        </w:rPr>
        <w:t>котировочной процедуры</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sidR="000E244D">
        <w:rPr>
          <w:rFonts w:ascii="GHEA Grapalat" w:hAnsi="GHEA Grapalat"/>
        </w:rPr>
        <w:t xml:space="preserve">Детский сад </w:t>
      </w:r>
      <w:r w:rsidR="00C2698F" w:rsidRPr="00C2698F">
        <w:rPr>
          <w:rFonts w:ascii="GHEA Grapalat" w:hAnsi="GHEA Grapalat"/>
        </w:rPr>
        <w:t>с.Арарат</w:t>
      </w:r>
      <w:r w:rsidR="00B31D11" w:rsidRPr="00B31D11">
        <w:rPr>
          <w:rFonts w:ascii="GHEA Grapalat" w:hAnsi="GHEA Grapalat"/>
        </w:rPr>
        <w:t>М</w:t>
      </w:r>
      <w:r w:rsidR="000E244D">
        <w:rPr>
          <w:rFonts w:ascii="GHEA Grapalat" w:hAnsi="GHEA Grapalat"/>
        </w:rPr>
        <w:t>НКО</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C2698F">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w:t>
      </w:r>
      <w:r w:rsidR="00F009F2">
        <w:rPr>
          <w:rFonts w:ascii="GHEA Grapalat" w:hAnsi="GHEA Grapalat"/>
          <w:b/>
        </w:rPr>
        <w:t>2</w:t>
      </w:r>
      <w:r w:rsidRPr="000C1746">
        <w:rPr>
          <w:rFonts w:ascii="GHEA Grapalat" w:hAnsi="GHEA Grapalat"/>
          <w:sz w:val="16"/>
        </w:rPr>
        <w:t>наименование заказчика</w:t>
      </w:r>
    </w:p>
    <w:p w:rsidR="00374F4A" w:rsidRPr="00DA5EA0" w:rsidRDefault="00CD2D1B" w:rsidP="00B46D58">
      <w:pPr>
        <w:spacing w:after="160"/>
        <w:jc w:val="both"/>
        <w:rPr>
          <w:rFonts w:ascii="GHEA Grapalat" w:hAnsi="GHEA Grapalat"/>
        </w:rPr>
      </w:pPr>
      <w:r>
        <w:rPr>
          <w:rFonts w:ascii="GHEA Grapalat" w:hAnsi="GHEA Grapalat"/>
          <w:i/>
        </w:rPr>
        <w:t xml:space="preserve">котировочной процедуры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lastRenderedPageBreak/>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0E244D">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требованиям к праву участия установленным приглашением на </w:t>
      </w:r>
      <w:r w:rsidR="00B225D5" w:rsidRPr="00D3436F">
        <w:rPr>
          <w:rFonts w:ascii="GHEA Grapalat" w:hAnsi="GHEA Grapalat"/>
        </w:rPr>
        <w:t>открытый конкурс</w:t>
      </w:r>
      <w:r w:rsidR="000E244D">
        <w:rPr>
          <w:rFonts w:ascii="GHEA Grapalat" w:hAnsi="GHEA Grapalat"/>
        </w:rPr>
        <w:t xml:space="preserve"> под кодом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w:t>
      </w:r>
      <w:r w:rsidR="00F009F2">
        <w:rPr>
          <w:rFonts w:ascii="GHEA Grapalat" w:hAnsi="GHEA Grapalat"/>
          <w:b/>
        </w:rPr>
        <w:t>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0E244D">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0E244D">
        <w:rPr>
          <w:rFonts w:ascii="GHEA Grapalat" w:hAnsi="GHEA Grapalat"/>
        </w:rPr>
        <w:t xml:space="preserve">под кодом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w:t>
      </w:r>
      <w:r w:rsidR="00F009F2">
        <w:rPr>
          <w:rFonts w:ascii="GHEA Grapalat" w:hAnsi="GHEA Grapalat"/>
          <w:b/>
        </w:rPr>
        <w:t>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D2D1B">
        <w:rPr>
          <w:rFonts w:ascii="GHEA Grapalat" w:hAnsi="GHEA Grapalat"/>
          <w:i/>
          <w:sz w:val="24"/>
          <w:szCs w:val="24"/>
        </w:rPr>
        <w:t>котировочной процедуры</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2698F" w:rsidRPr="000C2156">
        <w:rPr>
          <w:rFonts w:ascii="GHEA Grapalat" w:hAnsi="GHEA Grapalat"/>
          <w:b/>
          <w:sz w:val="24"/>
          <w:szCs w:val="24"/>
        </w:rPr>
        <w:t>Ա</w:t>
      </w:r>
      <w:r w:rsidR="00C2698F">
        <w:rPr>
          <w:rFonts w:ascii="Sylfaen" w:hAnsi="Sylfaen"/>
          <w:b/>
          <w:sz w:val="24"/>
          <w:szCs w:val="24"/>
          <w:lang w:val="en-US"/>
        </w:rPr>
        <w:t>ՄԱԳՄ</w:t>
      </w:r>
      <w:r w:rsidR="00C2698F" w:rsidRPr="000C2156">
        <w:rPr>
          <w:rFonts w:ascii="GHEA Grapalat" w:hAnsi="GHEA Grapalat"/>
          <w:b/>
          <w:sz w:val="24"/>
          <w:szCs w:val="24"/>
        </w:rPr>
        <w:t>-ԳՀԱՊՁԲ-20/0</w:t>
      </w:r>
      <w:r w:rsidR="00F009F2">
        <w:rPr>
          <w:rFonts w:ascii="GHEA Grapalat" w:hAnsi="GHEA Grapalat"/>
          <w:b/>
          <w:sz w:val="24"/>
          <w:szCs w:val="24"/>
        </w:rPr>
        <w:t>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рамках</w:t>
      </w:r>
      <w:r w:rsidR="00CD2D1B">
        <w:rPr>
          <w:rFonts w:ascii="GHEA Grapalat" w:hAnsi="GHEA Grapalat"/>
          <w:i/>
        </w:rPr>
        <w:t xml:space="preserve">котировочной процедуры </w:t>
      </w:r>
      <w:r w:rsidRPr="009044F1">
        <w:rPr>
          <w:rFonts w:ascii="GHEA Grapalat" w:hAnsi="GHEA Grapalat"/>
        </w:rPr>
        <w:t xml:space="preserve">под кодом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w:t>
      </w:r>
      <w:r w:rsidR="00F009F2">
        <w:rPr>
          <w:rFonts w:ascii="GHEA Grapalat" w:hAnsi="GHEA Grapalat"/>
          <w:b/>
        </w:rPr>
        <w:t>2</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C2698F">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к Приглашению на</w:t>
      </w:r>
      <w:r w:rsidR="00CD2D1B">
        <w:rPr>
          <w:rFonts w:ascii="GHEA Grapalat" w:hAnsi="GHEA Grapalat"/>
          <w:i/>
          <w:sz w:val="24"/>
          <w:szCs w:val="24"/>
        </w:rPr>
        <w:t>котировочной процедуры</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2698F" w:rsidRPr="000C2156">
        <w:rPr>
          <w:rFonts w:ascii="GHEA Grapalat" w:hAnsi="GHEA Grapalat"/>
          <w:b/>
          <w:sz w:val="24"/>
          <w:szCs w:val="24"/>
        </w:rPr>
        <w:t>Ա</w:t>
      </w:r>
      <w:r w:rsidR="00C2698F">
        <w:rPr>
          <w:rFonts w:ascii="Sylfaen" w:hAnsi="Sylfaen"/>
          <w:b/>
          <w:sz w:val="24"/>
          <w:szCs w:val="24"/>
          <w:lang w:val="en-US"/>
        </w:rPr>
        <w:t>ՄԱԳՄ</w:t>
      </w:r>
      <w:r w:rsidR="00C2698F" w:rsidRPr="000C2156">
        <w:rPr>
          <w:rFonts w:ascii="GHEA Grapalat" w:hAnsi="GHEA Grapalat"/>
          <w:b/>
          <w:sz w:val="24"/>
          <w:szCs w:val="24"/>
        </w:rPr>
        <w:t>-ԳՀԱՊՁԲ-20/0</w:t>
      </w:r>
      <w:r w:rsidR="00F009F2">
        <w:rPr>
          <w:rFonts w:ascii="GHEA Grapalat" w:hAnsi="GHEA Grapalat"/>
          <w:b/>
          <w:sz w:val="24"/>
          <w:szCs w:val="24"/>
        </w:rPr>
        <w:t>2</w:t>
      </w: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C2698F">
      <w:pPr>
        <w:widowControl w:val="0"/>
        <w:spacing w:after="160"/>
        <w:ind w:firstLine="567"/>
        <w:jc w:val="both"/>
        <w:rPr>
          <w:rFonts w:ascii="GHEA Grapalat" w:hAnsi="GHEA Grapalat"/>
        </w:rPr>
      </w:pPr>
      <w:r w:rsidRPr="005744FC">
        <w:rPr>
          <w:rFonts w:ascii="GHEA Grapalat" w:hAnsi="GHEA Grapalat"/>
          <w:spacing w:val="-6"/>
        </w:rPr>
        <w:t>Рассмотрев приглашение на</w:t>
      </w:r>
      <w:r w:rsidR="00CD2D1B">
        <w:rPr>
          <w:rFonts w:ascii="GHEA Grapalat" w:hAnsi="GHEA Grapalat"/>
          <w:i/>
        </w:rPr>
        <w:t>котировочной процедуры</w:t>
      </w:r>
      <w:r w:rsidRPr="005744FC">
        <w:rPr>
          <w:rFonts w:ascii="GHEA Grapalat" w:hAnsi="GHEA Grapalat"/>
          <w:spacing w:val="-6"/>
        </w:rPr>
        <w:t xml:space="preserve">под кодом </w:t>
      </w:r>
      <w:r w:rsidR="006132ED">
        <w:rPr>
          <w:rFonts w:ascii="GHEA Grapalat" w:hAnsi="GHEA Grapalat"/>
          <w:spacing w:val="-6"/>
        </w:rPr>
        <w:t>"</w:t>
      </w:r>
      <w:r w:rsidRPr="005744FC">
        <w:rPr>
          <w:rFonts w:ascii="GHEA Grapalat" w:hAnsi="GHEA Grapalat"/>
          <w:spacing w:val="-6"/>
        </w:rPr>
        <w:t>---</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16001A" w:rsidRPr="00B138F3" w:rsidRDefault="007B3F5F" w:rsidP="00C2698F">
      <w:pPr>
        <w:widowControl w:val="0"/>
        <w:spacing w:after="160"/>
        <w:ind w:firstLine="567"/>
        <w:jc w:val="right"/>
        <w:rPr>
          <w:rFonts w:ascii="GHEA Grapalat" w:hAnsi="GHEA Grapalat"/>
          <w:lang w:val="hy-AM"/>
        </w:rPr>
      </w:pPr>
      <w:r w:rsidRPr="00B138F3">
        <w:rPr>
          <w:rFonts w:ascii="GHEA Grapalat" w:hAnsi="GHEA Grapalat"/>
          <w:b/>
        </w:rPr>
        <w:t xml:space="preserve">к Приглашению на </w:t>
      </w:r>
      <w:r w:rsidR="00CD2D1B">
        <w:rPr>
          <w:rFonts w:ascii="GHEA Grapalat" w:hAnsi="GHEA Grapalat"/>
          <w:i/>
        </w:rPr>
        <w:t>котировочной процедуры</w:t>
      </w:r>
      <w:r w:rsidRPr="00B138F3">
        <w:rPr>
          <w:rFonts w:ascii="GHEA Grapalat" w:hAnsi="GHEA Grapalat" w:cs="Arial"/>
          <w:b/>
        </w:rPr>
        <w:br/>
      </w:r>
      <w:r w:rsidRPr="00B138F3">
        <w:rPr>
          <w:rFonts w:ascii="GHEA Grapalat" w:hAnsi="GHEA Grapalat"/>
          <w:b/>
        </w:rPr>
        <w:t>под кодом</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w:t>
      </w:r>
      <w:r w:rsidR="00F009F2">
        <w:rPr>
          <w:rFonts w:ascii="GHEA Grapalat" w:hAnsi="GHEA Grapalat"/>
          <w:b/>
        </w:rPr>
        <w:t>2</w:t>
      </w:r>
      <w:r w:rsidR="0016001A" w:rsidRPr="00B138F3">
        <w:rPr>
          <w:rFonts w:ascii="GHEA Grapalat" w:hAnsi="GHEA Grapalat"/>
        </w:rPr>
        <w:t xml:space="preserve">ГАРАНТИЯ </w:t>
      </w:r>
      <w:r w:rsidR="0016001A" w:rsidRPr="00B138F3">
        <w:rPr>
          <w:rFonts w:ascii="GHEA Grapalat" w:hAnsi="GHEA Grapalat"/>
          <w:lang w:val="en-US"/>
        </w:rPr>
        <w:t>N</w:t>
      </w:r>
      <w:r w:rsidR="0016001A" w:rsidRPr="00B138F3">
        <w:rPr>
          <w:rFonts w:ascii="GHEA Grapalat" w:hAnsi="GHEA Grapalat"/>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CD2D1B" w:rsidRPr="00CD2D1B">
        <w:rPr>
          <w:rFonts w:ascii="GHEA Grapalat" w:hAnsi="GHEA Grapalat"/>
          <w:sz w:val="20"/>
          <w:szCs w:val="20"/>
          <w:u w:val="single"/>
          <w:lang w:val="hy-AM"/>
        </w:rPr>
        <w:t xml:space="preserve">Детский сад </w:t>
      </w:r>
      <w:r w:rsidR="00C2698F" w:rsidRPr="00C2698F">
        <w:rPr>
          <w:rFonts w:ascii="GHEA Grapalat" w:hAnsi="GHEA Grapalat"/>
          <w:sz w:val="20"/>
          <w:szCs w:val="20"/>
          <w:u w:val="single"/>
        </w:rPr>
        <w:t>с.Арарат</w:t>
      </w:r>
      <w:r w:rsidR="00B31D11" w:rsidRPr="00B31D11">
        <w:rPr>
          <w:rFonts w:ascii="GHEA Grapalat" w:hAnsi="GHEA Grapalat"/>
          <w:sz w:val="20"/>
          <w:szCs w:val="20"/>
          <w:u w:val="single"/>
        </w:rPr>
        <w:t>М</w:t>
      </w:r>
      <w:r w:rsidR="00CD2D1B" w:rsidRPr="00CD2D1B">
        <w:rPr>
          <w:rFonts w:ascii="GHEA Grapalat" w:hAnsi="GHEA Grapalat"/>
          <w:sz w:val="20"/>
          <w:szCs w:val="20"/>
          <w:u w:val="single"/>
          <w:lang w:val="hy-AM"/>
        </w:rPr>
        <w:t>НКО</w:t>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w:t>
      </w:r>
      <w:r w:rsidR="00F009F2">
        <w:rPr>
          <w:rFonts w:ascii="GHEA Grapalat" w:hAnsi="GHEA Grapalat"/>
          <w:b/>
        </w:rPr>
        <w:t>2</w:t>
      </w:r>
      <w:r w:rsidRPr="00B138F3">
        <w:rPr>
          <w:rFonts w:ascii="GHEA Grapalat" w:eastAsiaTheme="minorHAnsi" w:hAnsi="GHEA Grapalat" w:cstheme="minorBidi"/>
        </w:rPr>
        <w:t>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7326D6" w:rsidRPr="007326D6">
        <w:rPr>
          <w:rFonts w:ascii="GHEA Grapalat" w:eastAsiaTheme="minorHAnsi" w:hAnsi="GHEA Grapalat" w:cstheme="minorBidi"/>
        </w:rPr>
        <w:t>163098164607</w:t>
      </w:r>
      <w:r w:rsidR="007326D6" w:rsidRPr="007326D6">
        <w:rPr>
          <w:rFonts w:ascii="GHEA Grapalat" w:eastAsiaTheme="minorHAnsi" w:hAnsi="GHEA Grapalat" w:cstheme="minorBidi"/>
        </w:rPr>
        <w:tab/>
      </w:r>
      <w:r w:rsidRPr="00B138F3">
        <w:rPr>
          <w:rFonts w:ascii="GHEA Grapalat" w:eastAsiaTheme="minorHAnsi" w:hAnsi="GHEA Grapalat" w:cstheme="minorBidi"/>
        </w:rPr>
        <w:t>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Pr="00B138F3" w:rsidRDefault="00CD2D1B"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0A17F7">
      <w:pPr>
        <w:widowControl w:val="0"/>
        <w:spacing w:after="160"/>
        <w:jc w:val="right"/>
        <w:rPr>
          <w:rFonts w:ascii="GHEA Grapalat" w:hAnsi="GHEA Grapalat" w:cs="GHEA Grapalat"/>
          <w:b/>
          <w:sz w:val="22"/>
          <w:szCs w:val="22"/>
        </w:rPr>
      </w:pPr>
      <w:r w:rsidRPr="00B138F3">
        <w:rPr>
          <w:rFonts w:ascii="GHEA Grapalat" w:hAnsi="GHEA Grapalat"/>
          <w:i/>
          <w:sz w:val="22"/>
          <w:szCs w:val="22"/>
        </w:rPr>
        <w:t xml:space="preserve">к Приглашению на </w:t>
      </w:r>
      <w:r w:rsidR="00CD2D1B" w:rsidRPr="00CD2D1B">
        <w:rPr>
          <w:rFonts w:ascii="GHEA Grapalat" w:hAnsi="GHEA Grapalat"/>
          <w:i/>
          <w:sz w:val="22"/>
          <w:szCs w:val="22"/>
        </w:rPr>
        <w:t>котировочной процедуры</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A17F7" w:rsidRPr="000C2156">
        <w:rPr>
          <w:rFonts w:ascii="GHEA Grapalat" w:hAnsi="GHEA Grapalat"/>
          <w:b/>
        </w:rPr>
        <w:t>Ա</w:t>
      </w:r>
      <w:r w:rsidR="000A17F7">
        <w:rPr>
          <w:rFonts w:ascii="Sylfaen" w:hAnsi="Sylfaen"/>
          <w:b/>
          <w:lang w:val="en-US"/>
        </w:rPr>
        <w:t>ՄԱԳՄ</w:t>
      </w:r>
      <w:r w:rsidR="000A17F7" w:rsidRPr="000C2156">
        <w:rPr>
          <w:rFonts w:ascii="GHEA Grapalat" w:hAnsi="GHEA Grapalat"/>
          <w:b/>
        </w:rPr>
        <w:t>-ԳՀԱՊՁԲ-20/0</w:t>
      </w:r>
      <w:r w:rsidR="00F009F2">
        <w:rPr>
          <w:rFonts w:ascii="GHEA Grapalat" w:hAnsi="GHEA Grapalat"/>
          <w:b/>
        </w:rPr>
        <w:t>2</w:t>
      </w: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_____</w:t>
      </w:r>
      <w:r w:rsidR="00CD2D1B" w:rsidRPr="00CD2D1B">
        <w:rPr>
          <w:rFonts w:ascii="GHEA Grapalat" w:hAnsi="GHEA Grapalat"/>
          <w:spacing w:val="-6"/>
          <w:sz w:val="22"/>
          <w:szCs w:val="22"/>
        </w:rPr>
        <w:t xml:space="preserve">Детский сад </w:t>
      </w:r>
      <w:r w:rsidR="000A17F7" w:rsidRPr="000A17F7">
        <w:rPr>
          <w:rFonts w:ascii="GHEA Grapalat" w:hAnsi="GHEA Grapalat"/>
          <w:spacing w:val="-6"/>
          <w:sz w:val="22"/>
          <w:szCs w:val="22"/>
        </w:rPr>
        <w:t>с.Арарат</w:t>
      </w:r>
      <w:r w:rsidR="00B31D11" w:rsidRPr="00B31D11">
        <w:rPr>
          <w:rFonts w:ascii="GHEA Grapalat" w:hAnsi="GHEA Grapalat"/>
          <w:spacing w:val="-6"/>
          <w:sz w:val="22"/>
          <w:szCs w:val="22"/>
        </w:rPr>
        <w:t xml:space="preserve"> М</w:t>
      </w:r>
      <w:r w:rsidR="00CD2D1B" w:rsidRPr="00CD2D1B">
        <w:rPr>
          <w:rFonts w:ascii="GHEA Grapalat" w:hAnsi="GHEA Grapalat"/>
          <w:spacing w:val="-6"/>
          <w:sz w:val="22"/>
          <w:szCs w:val="22"/>
        </w:rPr>
        <w:t xml:space="preserve">НКО </w:t>
      </w:r>
      <w:r w:rsidRPr="00B138F3">
        <w:rPr>
          <w:rFonts w:ascii="GHEA Grapalat" w:hAnsi="GHEA Grapalat"/>
          <w:spacing w:val="-6"/>
          <w:sz w:val="22"/>
          <w:szCs w:val="22"/>
        </w:rPr>
        <w:t xml:space="preserve">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w:t>
      </w:r>
      <w:r w:rsidR="000A17F7" w:rsidRPr="000C2156">
        <w:rPr>
          <w:rFonts w:ascii="GHEA Grapalat" w:hAnsi="GHEA Grapalat"/>
          <w:b/>
        </w:rPr>
        <w:t>Ա</w:t>
      </w:r>
      <w:r w:rsidR="000A17F7">
        <w:rPr>
          <w:rFonts w:ascii="Sylfaen" w:hAnsi="Sylfaen"/>
          <w:b/>
          <w:lang w:val="en-US"/>
        </w:rPr>
        <w:t>ՄԱԳՄ</w:t>
      </w:r>
      <w:r w:rsidR="000A17F7" w:rsidRPr="000C2156">
        <w:rPr>
          <w:rFonts w:ascii="GHEA Grapalat" w:hAnsi="GHEA Grapalat"/>
          <w:b/>
        </w:rPr>
        <w:t>-ԳՀԱՊՁԲ-20/0</w:t>
      </w:r>
      <w:r w:rsidR="00F009F2">
        <w:rPr>
          <w:rFonts w:ascii="GHEA Grapalat" w:hAnsi="GHEA Grapalat"/>
          <w:b/>
        </w:rPr>
        <w:t>2</w:t>
      </w:r>
      <w:r w:rsidRPr="00B138F3">
        <w:rPr>
          <w:rFonts w:ascii="GHEA Grapalat" w:hAnsi="GHEA Grapalat"/>
          <w:sz w:val="22"/>
          <w:szCs w:val="22"/>
        </w:rPr>
        <w:t>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w:t>
      </w:r>
      <w:r w:rsidRPr="00B138F3">
        <w:rPr>
          <w:rFonts w:ascii="GHEA Grapalat" w:hAnsi="GHEA Grapalat"/>
          <w:sz w:val="22"/>
          <w:szCs w:val="22"/>
        </w:rPr>
        <w:lastRenderedPageBreak/>
        <w:t>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Pr="00B138F3" w:rsidRDefault="00CD2D1B" w:rsidP="003D2FE2">
      <w:pPr>
        <w:widowControl w:val="0"/>
        <w:spacing w:after="160"/>
        <w:ind w:right="4250"/>
        <w:jc w:val="center"/>
        <w:rPr>
          <w:rFonts w:ascii="GHEA Grapalat" w:hAnsi="GHEA Grapalat"/>
          <w:sz w:val="22"/>
          <w:szCs w:val="22"/>
          <w:vertAlign w:val="superscript"/>
        </w:rPr>
      </w:pP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Pr="00B138F3" w:rsidRDefault="00CD2D1B"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6D6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6D6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31D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D2D1B" w:rsidRPr="00CD2D1B">
              <w:rPr>
                <w:rFonts w:ascii="GHEA Grapalat" w:hAnsi="GHEA Grapalat"/>
                <w:spacing w:val="-6"/>
                <w:sz w:val="22"/>
                <w:szCs w:val="22"/>
              </w:rPr>
              <w:t xml:space="preserve"> Детский сад </w:t>
            </w:r>
            <w:r w:rsidR="000A17F7" w:rsidRPr="000A17F7">
              <w:rPr>
                <w:rFonts w:ascii="GHEA Grapalat" w:hAnsi="GHEA Grapalat"/>
                <w:spacing w:val="-6"/>
                <w:sz w:val="22"/>
                <w:szCs w:val="22"/>
              </w:rPr>
              <w:t>с.Арарат</w:t>
            </w:r>
            <w:r w:rsidR="00B31D11" w:rsidRPr="00B31D11">
              <w:rPr>
                <w:rFonts w:ascii="GHEA Grapalat" w:hAnsi="GHEA Grapalat"/>
                <w:spacing w:val="-6"/>
                <w:sz w:val="22"/>
                <w:szCs w:val="22"/>
              </w:rPr>
              <w:t>М</w:t>
            </w:r>
            <w:r w:rsidR="00CD2D1B" w:rsidRPr="00CD2D1B">
              <w:rPr>
                <w:rFonts w:ascii="GHEA Grapalat" w:hAnsi="GHEA Grapalat"/>
                <w:spacing w:val="-6"/>
                <w:sz w:val="22"/>
                <w:szCs w:val="22"/>
              </w:rPr>
              <w:t>НКО</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6D624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A17F7">
              <w:rPr>
                <w:rFonts w:ascii="GHEA Grapalat" w:hAnsi="GHEA Grapalat"/>
                <w:lang w:val="en-US"/>
              </w:rPr>
              <w:t>410463</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0A17F7" w:rsidRPr="000A17F7">
              <w:t>АКБА КРЕДИТ АГРИКОЛ</w:t>
            </w: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A17F7">
              <w:rPr>
                <w:rFonts w:ascii="GHEA Grapalat" w:hAnsi="GHEA Grapalat"/>
                <w:lang w:val="en-US"/>
              </w:rPr>
              <w:t>22039969007600</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6D624E">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6D624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6D624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6D624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D624E">
            <w:pPr>
              <w:widowControl w:val="0"/>
              <w:spacing w:after="160"/>
              <w:jc w:val="right"/>
              <w:rPr>
                <w:rFonts w:ascii="GHEA Grapalat" w:hAnsi="GHEA Grapalat" w:cs="Tahoma"/>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6D624E">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6D624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6D624E">
            <w:pPr>
              <w:widowControl w:val="0"/>
              <w:spacing w:after="160"/>
              <w:rPr>
                <w:rFonts w:ascii="GHEA Grapalat" w:hAnsi="GHEA Grapalat"/>
              </w:rPr>
            </w:pPr>
          </w:p>
          <w:p w:rsidR="00C3421C" w:rsidRPr="00B138F3" w:rsidRDefault="00C3421C" w:rsidP="006D624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6D624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6D624E">
            <w:pPr>
              <w:widowControl w:val="0"/>
              <w:spacing w:after="160"/>
              <w:rPr>
                <w:rFonts w:ascii="GHEA Grapalat" w:hAnsi="GHEA Grapalat" w:cs="Tahoma"/>
              </w:rPr>
            </w:pPr>
          </w:p>
          <w:p w:rsidR="00C3421C" w:rsidRPr="00B138F3" w:rsidRDefault="00C3421C" w:rsidP="006D624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6D624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6D624E">
            <w:pPr>
              <w:widowControl w:val="0"/>
              <w:spacing w:after="160"/>
              <w:rPr>
                <w:rFonts w:ascii="GHEA Grapalat" w:hAnsi="GHEA Grapalat" w:cs="Tahoma"/>
              </w:rPr>
            </w:pPr>
          </w:p>
          <w:p w:rsidR="00C3421C" w:rsidRPr="00B138F3" w:rsidRDefault="00C3421C" w:rsidP="006D624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6D624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6D624E">
            <w:pPr>
              <w:widowControl w:val="0"/>
              <w:spacing w:after="160"/>
              <w:rPr>
                <w:rFonts w:ascii="GHEA Grapalat" w:hAnsi="GHEA Grapalat" w:cs="Arial"/>
              </w:rPr>
            </w:pP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6D624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6D624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6D624E">
            <w:pPr>
              <w:widowControl w:val="0"/>
              <w:spacing w:after="160"/>
              <w:rPr>
                <w:rFonts w:ascii="GHEA Grapalat" w:hAnsi="GHEA Grapalat"/>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FF3DE9"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8464DC" w:rsidRPr="009044F1" w:rsidRDefault="00235549" w:rsidP="008464DC">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D2D1B" w:rsidRPr="00CD2D1B">
        <w:rPr>
          <w:rFonts w:ascii="GHEA Grapalat" w:hAnsi="GHEA Grapalat"/>
          <w:b/>
          <w:sz w:val="24"/>
          <w:szCs w:val="24"/>
        </w:rPr>
        <w:t>котировочной процедуры</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464DC" w:rsidRPr="000C2156">
        <w:rPr>
          <w:rFonts w:ascii="GHEA Grapalat" w:hAnsi="GHEA Grapalat"/>
          <w:b/>
          <w:sz w:val="24"/>
          <w:szCs w:val="24"/>
        </w:rPr>
        <w:t>Ա</w:t>
      </w:r>
      <w:r w:rsidR="008464DC">
        <w:rPr>
          <w:rFonts w:ascii="Sylfaen" w:hAnsi="Sylfaen"/>
          <w:b/>
          <w:sz w:val="24"/>
          <w:szCs w:val="24"/>
          <w:lang w:val="en-US"/>
        </w:rPr>
        <w:t>ՄԱԳՄ</w:t>
      </w:r>
      <w:r w:rsidR="00F009F2">
        <w:rPr>
          <w:rFonts w:ascii="GHEA Grapalat" w:hAnsi="GHEA Grapalat"/>
          <w:b/>
          <w:sz w:val="24"/>
          <w:szCs w:val="24"/>
        </w:rPr>
        <w:t>-ԳՀԱՊՁԲ-20/02</w:t>
      </w:r>
    </w:p>
    <w:p w:rsidR="008464DC" w:rsidRPr="009044F1" w:rsidRDefault="008464DC" w:rsidP="008464DC">
      <w:pPr>
        <w:widowControl w:val="0"/>
        <w:spacing w:after="160"/>
        <w:ind w:left="567" w:right="565"/>
        <w:jc w:val="center"/>
        <w:rPr>
          <w:rFonts w:ascii="GHEA Grapalat" w:hAnsi="GHEA Grapalat"/>
          <w:b/>
        </w:rPr>
      </w:pP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001E11A3" w:rsidRPr="001E11A3">
        <w:rPr>
          <w:rFonts w:ascii="GHEA Grapalat" w:hAnsi="GHEA Grapalat"/>
          <w:sz w:val="20"/>
          <w:szCs w:val="20"/>
          <w:u w:val="single"/>
          <w:lang w:val="hy-AM"/>
        </w:rPr>
        <w:t xml:space="preserve">Детский сад </w:t>
      </w:r>
      <w:r w:rsidR="007B31AE" w:rsidRPr="007B31AE">
        <w:rPr>
          <w:rFonts w:ascii="GHEA Grapalat" w:hAnsi="GHEA Grapalat"/>
          <w:sz w:val="20"/>
          <w:szCs w:val="20"/>
          <w:u w:val="single"/>
        </w:rPr>
        <w:t>С.Арарат</w:t>
      </w:r>
      <w:r w:rsidR="00B31D11" w:rsidRPr="00B31D11">
        <w:rPr>
          <w:rFonts w:ascii="GHEA Grapalat" w:hAnsi="GHEA Grapalat"/>
          <w:sz w:val="20"/>
          <w:szCs w:val="20"/>
          <w:u w:val="single"/>
        </w:rPr>
        <w:t>М</w:t>
      </w:r>
      <w:r w:rsidR="001E11A3" w:rsidRPr="001E11A3">
        <w:rPr>
          <w:rFonts w:ascii="GHEA Grapalat" w:hAnsi="GHEA Grapalat"/>
          <w:sz w:val="20"/>
          <w:szCs w:val="20"/>
          <w:u w:val="single"/>
          <w:lang w:val="hy-AM"/>
        </w:rPr>
        <w:t xml:space="preserve">НКО </w:t>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Pr="00B138F3" w:rsidRDefault="001E11A3"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464DC" w:rsidRPr="009044F1" w:rsidRDefault="000A214C" w:rsidP="008464DC">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на </w:t>
      </w:r>
      <w:r w:rsidR="001E11A3" w:rsidRPr="001E11A3">
        <w:rPr>
          <w:rFonts w:ascii="GHEA Grapalat" w:hAnsi="GHEA Grapalat"/>
          <w:i/>
        </w:rPr>
        <w:t>котировочной процедуры</w:t>
      </w:r>
      <w:r w:rsidRPr="00B138F3">
        <w:rPr>
          <w:rFonts w:ascii="GHEA Grapalat" w:hAnsi="GHEA Grapalat"/>
          <w:i/>
        </w:rPr>
        <w:br/>
        <w:t xml:space="preserve">под кодом </w:t>
      </w:r>
      <w:r w:rsidR="008464DC" w:rsidRPr="000C2156">
        <w:rPr>
          <w:rFonts w:ascii="GHEA Grapalat" w:hAnsi="GHEA Grapalat"/>
          <w:b/>
          <w:sz w:val="24"/>
          <w:szCs w:val="24"/>
        </w:rPr>
        <w:t>Ա</w:t>
      </w:r>
      <w:r w:rsidR="008464DC">
        <w:rPr>
          <w:rFonts w:ascii="Sylfaen" w:hAnsi="Sylfaen"/>
          <w:b/>
          <w:sz w:val="24"/>
          <w:szCs w:val="24"/>
          <w:lang w:val="en-US"/>
        </w:rPr>
        <w:t>ՄԱԳՄ</w:t>
      </w:r>
      <w:r w:rsidR="00F009F2">
        <w:rPr>
          <w:rFonts w:ascii="GHEA Grapalat" w:hAnsi="GHEA Grapalat"/>
          <w:b/>
          <w:sz w:val="24"/>
          <w:szCs w:val="24"/>
        </w:rPr>
        <w:t>-ԳՀԱՊՁԲ-20/02</w:t>
      </w:r>
    </w:p>
    <w:p w:rsidR="008464DC" w:rsidRPr="009044F1" w:rsidRDefault="008464DC" w:rsidP="008464DC">
      <w:pPr>
        <w:widowControl w:val="0"/>
        <w:spacing w:after="160"/>
        <w:ind w:left="567" w:right="565"/>
        <w:jc w:val="center"/>
        <w:rPr>
          <w:rFonts w:ascii="GHEA Grapalat" w:hAnsi="GHEA Grapalat"/>
          <w:b/>
        </w:rPr>
      </w:pPr>
    </w:p>
    <w:p w:rsidR="000A214C" w:rsidRPr="00B138F3" w:rsidRDefault="000A214C" w:rsidP="008464DC">
      <w:pPr>
        <w:widowControl w:val="0"/>
        <w:spacing w:after="160"/>
        <w:jc w:val="right"/>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tblPr>
      <w:tblGrid>
        <w:gridCol w:w="4786"/>
        <w:gridCol w:w="4500"/>
      </w:tblGrid>
      <w:tr w:rsidR="00FF3DE9" w:rsidRPr="00B138F3" w:rsidTr="006D624E">
        <w:tc>
          <w:tcPr>
            <w:tcW w:w="4786" w:type="dxa"/>
          </w:tcPr>
          <w:p w:rsidR="000A214C" w:rsidRPr="00B138F3" w:rsidRDefault="000A214C" w:rsidP="006D624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6D624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3"/>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 __</w:t>
      </w:r>
      <w:r w:rsidR="001E11A3" w:rsidRPr="001E11A3">
        <w:rPr>
          <w:rFonts w:ascii="GHEA Grapalat" w:hAnsi="GHEA Grapalat"/>
          <w:spacing w:val="-6"/>
        </w:rPr>
        <w:t xml:space="preserve">Детский сад </w:t>
      </w:r>
      <w:r w:rsidR="0042470C" w:rsidRPr="0042470C">
        <w:rPr>
          <w:rFonts w:ascii="GHEA Grapalat" w:hAnsi="GHEA Grapalat"/>
          <w:spacing w:val="-6"/>
        </w:rPr>
        <w:t>с.АРАРАТ</w:t>
      </w:r>
      <w:r w:rsidR="00B31D11" w:rsidRPr="00B31D11">
        <w:rPr>
          <w:rFonts w:ascii="GHEA Grapalat" w:hAnsi="GHEA Grapalat"/>
          <w:spacing w:val="-6"/>
        </w:rPr>
        <w:t>М</w:t>
      </w:r>
      <w:r w:rsidR="001E11A3" w:rsidRPr="001E11A3">
        <w:rPr>
          <w:rFonts w:ascii="GHEA Grapalat" w:hAnsi="GHEA Grapalat"/>
          <w:spacing w:val="-6"/>
        </w:rPr>
        <w:t xml:space="preserve">НКО </w:t>
      </w:r>
      <w:r w:rsidRPr="00B138F3">
        <w:rPr>
          <w:rFonts w:ascii="GHEA Grapalat" w:hAnsi="GHEA Grapalat"/>
          <w:spacing w:val="-6"/>
        </w:rPr>
        <w:t xml:space="preserve">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42470C" w:rsidRPr="009044F1" w:rsidRDefault="000A214C" w:rsidP="0042470C">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rPr>
        <w:t>процедуре закупок под кодом _________________</w:t>
      </w:r>
      <w:r w:rsidR="0042470C" w:rsidRPr="000C2156">
        <w:rPr>
          <w:rFonts w:ascii="GHEA Grapalat" w:hAnsi="GHEA Grapalat"/>
          <w:b/>
          <w:sz w:val="24"/>
          <w:szCs w:val="24"/>
        </w:rPr>
        <w:t>Ա</w:t>
      </w:r>
      <w:r w:rsidR="0042470C">
        <w:rPr>
          <w:rFonts w:ascii="Sylfaen" w:hAnsi="Sylfaen"/>
          <w:b/>
          <w:sz w:val="24"/>
          <w:szCs w:val="24"/>
          <w:lang w:val="en-US"/>
        </w:rPr>
        <w:t>ՄԱԳՄ</w:t>
      </w:r>
      <w:r w:rsidR="0042470C" w:rsidRPr="000C2156">
        <w:rPr>
          <w:rFonts w:ascii="GHEA Grapalat" w:hAnsi="GHEA Grapalat"/>
          <w:b/>
          <w:sz w:val="24"/>
          <w:szCs w:val="24"/>
        </w:rPr>
        <w:t>-ԳՀԱՊՁԲ-20/0</w:t>
      </w:r>
      <w:r w:rsidR="00F009F2">
        <w:rPr>
          <w:rFonts w:ascii="GHEA Grapalat" w:hAnsi="GHEA Grapalat"/>
          <w:b/>
          <w:sz w:val="24"/>
          <w:szCs w:val="24"/>
        </w:rPr>
        <w:t>2</w:t>
      </w:r>
    </w:p>
    <w:p w:rsidR="0042470C" w:rsidRPr="009044F1" w:rsidRDefault="0042470C" w:rsidP="0042470C">
      <w:pPr>
        <w:widowControl w:val="0"/>
        <w:spacing w:after="160"/>
        <w:ind w:left="567" w:right="565"/>
        <w:jc w:val="center"/>
        <w:rPr>
          <w:rFonts w:ascii="GHEA Grapalat" w:hAnsi="GHEA Grapalat"/>
          <w:b/>
        </w:rPr>
      </w:pPr>
    </w:p>
    <w:p w:rsidR="000A214C" w:rsidRPr="00B138F3" w:rsidRDefault="000A214C" w:rsidP="000A214C">
      <w:pPr>
        <w:widowControl w:val="0"/>
        <w:jc w:val="both"/>
        <w:rPr>
          <w:rFonts w:ascii="GHEA Grapalat" w:hAnsi="GHEA Grapalat" w:cs="GHEA Grapalat"/>
        </w:rPr>
      </w:pP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6D6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6D6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31D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1E11A3" w:rsidRPr="00CD2D1B">
              <w:rPr>
                <w:rFonts w:ascii="GHEA Grapalat" w:hAnsi="GHEA Grapalat"/>
                <w:spacing w:val="-6"/>
                <w:sz w:val="22"/>
                <w:szCs w:val="22"/>
              </w:rPr>
              <w:t xml:space="preserve"> Детский сад </w:t>
            </w:r>
            <w:r w:rsidR="0042470C" w:rsidRPr="0042470C">
              <w:rPr>
                <w:rFonts w:ascii="GHEA Grapalat" w:hAnsi="GHEA Grapalat"/>
                <w:spacing w:val="-6"/>
                <w:sz w:val="22"/>
                <w:szCs w:val="22"/>
              </w:rPr>
              <w:t>с.Арарат</w:t>
            </w:r>
            <w:r w:rsidR="00B31D11" w:rsidRPr="00B31D11">
              <w:rPr>
                <w:rFonts w:ascii="GHEA Grapalat" w:hAnsi="GHEA Grapalat"/>
                <w:spacing w:val="-6"/>
                <w:sz w:val="22"/>
                <w:szCs w:val="22"/>
              </w:rPr>
              <w:t>М</w:t>
            </w:r>
            <w:r w:rsidR="001E11A3" w:rsidRPr="00CD2D1B">
              <w:rPr>
                <w:rFonts w:ascii="GHEA Grapalat" w:hAnsi="GHEA Grapalat"/>
                <w:spacing w:val="-6"/>
                <w:sz w:val="22"/>
                <w:szCs w:val="22"/>
              </w:rPr>
              <w:t>НКО</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6D624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2470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2470C">
              <w:rPr>
                <w:rFonts w:ascii="GHEA Grapalat" w:hAnsi="GHEA Grapalat"/>
                <w:lang w:val="en-US"/>
              </w:rPr>
              <w:t>04104639</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F5CC9" w:rsidRPr="009F5CC9" w:rsidRDefault="00BE2572" w:rsidP="009F5CC9">
            <w:pPr>
              <w:widowControl w:val="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9F5CC9" w:rsidRPr="009F5CC9">
              <w:rPr>
                <w:rFonts w:ascii="GHEA Grapalat" w:hAnsi="GHEA Grapalat"/>
              </w:rPr>
              <w:t xml:space="preserve">    АКБА КРЕДИТ АГРИКОЛ</w:t>
            </w:r>
          </w:p>
          <w:p w:rsidR="00BE2572" w:rsidRPr="00B138F3" w:rsidRDefault="00BE2572" w:rsidP="009F5CC9">
            <w:pPr>
              <w:widowControl w:val="0"/>
              <w:rPr>
                <w:rFonts w:ascii="GHEA Grapalat" w:hAnsi="GHEA Grapalat"/>
              </w:rPr>
            </w:pP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F5CC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9F5CC9" w:rsidRPr="009F5CC9">
              <w:rPr>
                <w:rFonts w:ascii="Calibri" w:hAnsi="Calibri" w:cs="Arial"/>
                <w:sz w:val="20"/>
                <w:szCs w:val="20"/>
              </w:rPr>
              <w:t>22039969007600</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6D624E">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6D624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6D624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6D624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D624E">
            <w:pPr>
              <w:widowControl w:val="0"/>
              <w:spacing w:after="160"/>
              <w:jc w:val="right"/>
              <w:rPr>
                <w:rFonts w:ascii="GHEA Grapalat" w:hAnsi="GHEA Grapalat" w:cs="Tahoma"/>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6D624E">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6D624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6D624E">
            <w:pPr>
              <w:widowControl w:val="0"/>
              <w:spacing w:after="160"/>
              <w:rPr>
                <w:rFonts w:ascii="GHEA Grapalat" w:hAnsi="GHEA Grapalat"/>
              </w:rPr>
            </w:pPr>
          </w:p>
          <w:p w:rsidR="00BE2572" w:rsidRPr="00B138F3" w:rsidRDefault="00BE2572" w:rsidP="006D624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6D624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6D624E">
            <w:pPr>
              <w:widowControl w:val="0"/>
              <w:spacing w:after="160"/>
              <w:rPr>
                <w:rFonts w:ascii="GHEA Grapalat" w:hAnsi="GHEA Grapalat" w:cs="Tahoma"/>
              </w:rPr>
            </w:pPr>
          </w:p>
          <w:p w:rsidR="00BE2572" w:rsidRPr="00B138F3" w:rsidRDefault="00BE2572" w:rsidP="006D624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6D624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6D624E">
            <w:pPr>
              <w:widowControl w:val="0"/>
              <w:spacing w:after="160"/>
              <w:rPr>
                <w:rFonts w:ascii="GHEA Grapalat" w:hAnsi="GHEA Grapalat" w:cs="Tahoma"/>
              </w:rPr>
            </w:pPr>
          </w:p>
          <w:p w:rsidR="00BE2572" w:rsidRPr="00B138F3" w:rsidRDefault="00BE2572" w:rsidP="006D624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6D624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6D624E">
            <w:pPr>
              <w:widowControl w:val="0"/>
              <w:spacing w:after="160"/>
              <w:rPr>
                <w:rFonts w:ascii="GHEA Grapalat" w:hAnsi="GHEA Grapalat" w:cs="Arial"/>
              </w:rPr>
            </w:pP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6D624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6D624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6D624E">
            <w:pPr>
              <w:widowControl w:val="0"/>
              <w:spacing w:after="160"/>
              <w:rPr>
                <w:rFonts w:ascii="GHEA Grapalat" w:hAnsi="GHEA Grapalat"/>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FF3DE9"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1E11A3" w:rsidRPr="001E11A3">
        <w:rPr>
          <w:rFonts w:ascii="GHEA Grapalat" w:hAnsi="GHEA Grapalat"/>
          <w:b/>
          <w:sz w:val="24"/>
          <w:szCs w:val="24"/>
        </w:rPr>
        <w:t>котировочной процедуры</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C4360" w:rsidRPr="000C2156">
        <w:rPr>
          <w:rFonts w:ascii="GHEA Grapalat" w:hAnsi="GHEA Grapalat"/>
          <w:b/>
          <w:sz w:val="24"/>
          <w:szCs w:val="24"/>
        </w:rPr>
        <w:t>Ա</w:t>
      </w:r>
      <w:r w:rsidR="00BC4360">
        <w:rPr>
          <w:rFonts w:ascii="Sylfaen" w:hAnsi="Sylfaen"/>
          <w:b/>
          <w:sz w:val="24"/>
          <w:szCs w:val="24"/>
          <w:lang w:val="en-US"/>
        </w:rPr>
        <w:t>ՄԱԳՄ</w:t>
      </w:r>
      <w:r w:rsidR="00F009F2">
        <w:rPr>
          <w:rFonts w:ascii="GHEA Grapalat" w:hAnsi="GHEA Grapalat"/>
          <w:b/>
          <w:sz w:val="24"/>
          <w:szCs w:val="24"/>
        </w:rPr>
        <w:t>-ԳՀԱՊՁԲ-20/02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2B09BD">
        <w:rPr>
          <w:rFonts w:ascii="GHEA Grapalat" w:hAnsi="GHEA Grapalat"/>
          <w:b/>
        </w:rPr>
        <w:t xml:space="preserve">И ТОВАРА ДЛЯ НУЖД ДЕТСКОГО САДА </w:t>
      </w:r>
      <w:r w:rsidR="00BC4360" w:rsidRPr="00BC4360">
        <w:rPr>
          <w:rFonts w:ascii="GHEA Grapalat" w:hAnsi="GHEA Grapalat"/>
          <w:b/>
        </w:rPr>
        <w:t>с.Арарат</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W w:w="0" w:type="auto"/>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w:t>
      </w:r>
      <w:r w:rsidR="001E11A3" w:rsidRPr="001E11A3">
        <w:rPr>
          <w:rFonts w:ascii="GHEA Grapalat" w:hAnsi="GHEA Grapalat"/>
        </w:rPr>
        <w:t xml:space="preserve">Детский сад </w:t>
      </w:r>
      <w:r w:rsidR="00BC4360" w:rsidRPr="00BC4360">
        <w:rPr>
          <w:rFonts w:ascii="GHEA Grapalat" w:hAnsi="GHEA Grapalat"/>
        </w:rPr>
        <w:t>с.</w:t>
      </w:r>
      <w:r w:rsidR="00BC4360" w:rsidRPr="009873DD">
        <w:rPr>
          <w:rFonts w:ascii="GHEA Grapalat" w:hAnsi="GHEA Grapalat"/>
        </w:rPr>
        <w:t>Арарат</w:t>
      </w:r>
      <w:r w:rsidRPr="00B138F3">
        <w:rPr>
          <w:rFonts w:ascii="GHEA Grapalat" w:hAnsi="GHEA Grapalat"/>
        </w:rPr>
        <w:t>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1E11A3">
        <w:rPr>
          <w:rFonts w:ascii="GHEA Grapalat" w:hAnsi="GHEA Grapalat"/>
        </w:rPr>
        <w:t>1</w:t>
      </w:r>
      <w:r w:rsidR="00EC165E" w:rsidRPr="00B138F3">
        <w:rPr>
          <w:rFonts w:ascii="GHEA Grapalat" w:hAnsi="GHEA Grapalat"/>
        </w:rPr>
        <w:t>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w:t>
      </w:r>
      <w:r w:rsidR="001E11A3">
        <w:rPr>
          <w:rFonts w:ascii="GHEA Grapalat" w:hAnsi="GHEA Grapalat"/>
        </w:rPr>
        <w:t>1</w:t>
      </w:r>
      <w:r w:rsidR="00786A78" w:rsidRPr="00B138F3">
        <w:rPr>
          <w:rFonts w:ascii="GHEA Grapalat" w:hAnsi="GHEA Grapalat"/>
        </w:rPr>
        <w:t>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w:t>
      </w:r>
      <w:r w:rsidR="001E11A3">
        <w:rPr>
          <w:rFonts w:ascii="GHEA Grapalat" w:hAnsi="GHEA Grapalat"/>
        </w:rPr>
        <w:t>3</w:t>
      </w:r>
      <w:r>
        <w:rPr>
          <w:rFonts w:ascii="GHEA Grapalat" w:hAnsi="GHEA Grapalat"/>
        </w:rPr>
        <w:t xml:space="preserve">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w:t>
      </w:r>
      <w:r w:rsidR="001E11A3">
        <w:rPr>
          <w:rFonts w:ascii="GHEA Grapalat" w:hAnsi="GHEA Grapalat"/>
        </w:rPr>
        <w:t>5</w:t>
      </w:r>
      <w:r w:rsidR="00371CF8">
        <w:rPr>
          <w:rFonts w:ascii="GHEA Grapalat" w:hAnsi="GHEA Grapalat"/>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B138F3">
        <w:rPr>
          <w:rFonts w:ascii="GHEA Grapalat" w:hAnsi="GHEA Grapalat"/>
        </w:rPr>
        <w:lastRenderedPageBreak/>
        <w:t xml:space="preserve">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FootnoteReference"/>
          <w:rFonts w:ascii="GHEA Grapalat" w:hAnsi="GHEA Grapalat"/>
        </w:rPr>
        <w:footnoteReference w:customMarkFollows="1" w:id="16"/>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8385F"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договора</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8"/>
        <w:t>24</w:t>
      </w:r>
    </w:p>
    <w:p w:rsidR="0010467F" w:rsidRDefault="0010467F" w:rsidP="00B46D58">
      <w:pPr>
        <w:widowControl w:val="0"/>
        <w:tabs>
          <w:tab w:val="left" w:pos="1276"/>
        </w:tabs>
        <w:spacing w:after="160"/>
        <w:ind w:firstLine="567"/>
        <w:jc w:val="both"/>
        <w:rPr>
          <w:rFonts w:ascii="GHEA Grapalat" w:hAnsi="GHEA Grapalat"/>
        </w:rPr>
      </w:pPr>
    </w:p>
    <w:p w:rsidR="00071D1C" w:rsidRPr="00B138F3" w:rsidRDefault="002B09BD" w:rsidP="00B46D58">
      <w:pPr>
        <w:widowControl w:val="0"/>
        <w:tabs>
          <w:tab w:val="left" w:pos="1276"/>
        </w:tabs>
        <w:spacing w:after="160"/>
        <w:ind w:firstLine="567"/>
        <w:jc w:val="both"/>
        <w:rPr>
          <w:rFonts w:ascii="GHEA Grapalat" w:hAnsi="GHEA Grapalat"/>
        </w:rPr>
      </w:pPr>
      <w:r>
        <w:rPr>
          <w:rFonts w:ascii="GHEA Grapalat" w:hAnsi="GHEA Grapalat"/>
        </w:rPr>
        <w:lastRenderedPageBreak/>
        <w:t>8.16</w:t>
      </w:r>
      <w:r w:rsidR="00105E06">
        <w:rPr>
          <w:rFonts w:ascii="GHEA Grapalat" w:hAnsi="GHEA Grapalat"/>
        </w:rPr>
        <w:t>Данный договор заключается ,на основании закона статьи 441кодекса Республики Армении.</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Default="00105E06" w:rsidP="00B46D58">
            <w:pPr>
              <w:widowControl w:val="0"/>
              <w:jc w:val="center"/>
              <w:rPr>
                <w:rFonts w:ascii="GHEA Grapalat" w:hAnsi="GHEA Grapalat"/>
              </w:rPr>
            </w:pPr>
            <w:r>
              <w:rPr>
                <w:rFonts w:ascii="GHEA Grapalat" w:hAnsi="GHEA Grapalat"/>
              </w:rPr>
              <w:t xml:space="preserve">Детский сад </w:t>
            </w:r>
            <w:r w:rsidR="009873DD" w:rsidRPr="009873DD">
              <w:rPr>
                <w:rFonts w:ascii="GHEA Grapalat" w:hAnsi="GHEA Grapalat"/>
              </w:rPr>
              <w:t>село Арарат</w:t>
            </w:r>
            <w:r w:rsidR="00B31D11" w:rsidRPr="00055325">
              <w:rPr>
                <w:rFonts w:ascii="GHEA Grapalat" w:hAnsi="GHEA Grapalat"/>
              </w:rPr>
              <w:t>М</w:t>
            </w:r>
            <w:r>
              <w:rPr>
                <w:rFonts w:ascii="GHEA Grapalat" w:hAnsi="GHEA Grapalat"/>
              </w:rPr>
              <w:t xml:space="preserve">НКО </w:t>
            </w:r>
          </w:p>
          <w:p w:rsidR="001F3CDB" w:rsidRDefault="009873DD" w:rsidP="00105E06">
            <w:pPr>
              <w:widowControl w:val="0"/>
              <w:rPr>
                <w:rFonts w:ascii="GHEA Grapalat" w:hAnsi="GHEA Grapalat"/>
              </w:rPr>
            </w:pPr>
            <w:r w:rsidRPr="007B67EF">
              <w:rPr>
                <w:rFonts w:ascii="GHEA Grapalat" w:hAnsi="GHEA Grapalat"/>
              </w:rPr>
              <w:t>С.Арарат Р Варданян 1</w:t>
            </w:r>
          </w:p>
          <w:p w:rsidR="00105E06" w:rsidRPr="007B67EF" w:rsidRDefault="00105E06" w:rsidP="00105E06">
            <w:pPr>
              <w:widowControl w:val="0"/>
              <w:rPr>
                <w:rFonts w:ascii="GHEA Grapalat" w:hAnsi="GHEA Grapalat"/>
              </w:rPr>
            </w:pPr>
            <w:r>
              <w:rPr>
                <w:rFonts w:ascii="GHEA Grapalat" w:hAnsi="GHEA Grapalat"/>
              </w:rPr>
              <w:t xml:space="preserve">УНН </w:t>
            </w:r>
            <w:r w:rsidR="007B67EF" w:rsidRPr="007B67EF">
              <w:rPr>
                <w:rFonts w:ascii="GHEA Grapalat" w:hAnsi="GHEA Grapalat"/>
              </w:rPr>
              <w:t>04104639</w:t>
            </w:r>
          </w:p>
          <w:p w:rsidR="00BB5E11" w:rsidRDefault="00BB5E11" w:rsidP="00105E06">
            <w:pPr>
              <w:widowControl w:val="0"/>
              <w:rPr>
                <w:rFonts w:ascii="GHEA Grapalat" w:hAnsi="GHEA Grapalat"/>
              </w:rPr>
            </w:pPr>
            <w:r>
              <w:rPr>
                <w:rFonts w:ascii="GHEA Grapalat" w:hAnsi="GHEA Grapalat"/>
              </w:rPr>
              <w:t xml:space="preserve">Номер счета </w:t>
            </w:r>
            <w:r w:rsidR="00DF4244" w:rsidRPr="00DF4244">
              <w:rPr>
                <w:rFonts w:ascii="GHEA Grapalat" w:hAnsi="GHEA Grapalat"/>
              </w:rPr>
              <w:t>22039969007600</w:t>
            </w:r>
          </w:p>
          <w:p w:rsidR="00BB5E11" w:rsidRDefault="001F3CDB" w:rsidP="00105E06">
            <w:pPr>
              <w:widowControl w:val="0"/>
              <w:rPr>
                <w:rFonts w:ascii="GHEA Grapalat" w:hAnsi="GHEA Grapalat"/>
              </w:rPr>
            </w:pPr>
            <w:r w:rsidRPr="001F3CDB">
              <w:rPr>
                <w:rFonts w:ascii="GHEA Grapalat" w:hAnsi="GHEA Grapalat"/>
              </w:rPr>
              <w:t>А</w:t>
            </w:r>
            <w:r w:rsidR="00DF4244" w:rsidRPr="00DF4244">
              <w:rPr>
                <w:rFonts w:ascii="GHEA Grapalat" w:hAnsi="GHEA Grapalat"/>
              </w:rPr>
              <w:t>КБА КРЕДИТ АГРИКОЛ</w:t>
            </w:r>
            <w:r w:rsidRPr="001F3CDB">
              <w:rPr>
                <w:rFonts w:ascii="GHEA Grapalat" w:hAnsi="GHEA Grapalat"/>
              </w:rPr>
              <w:t>БАНК</w:t>
            </w:r>
          </w:p>
          <w:p w:rsidR="00BF1654" w:rsidRPr="00DF4244" w:rsidRDefault="00BF1654" w:rsidP="00105E06">
            <w:pPr>
              <w:widowControl w:val="0"/>
              <w:rPr>
                <w:rFonts w:ascii="GHEA Grapalat" w:hAnsi="GHEA Grapalat"/>
              </w:rPr>
            </w:pP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9"/>
        <w:t>*</w:t>
      </w:r>
    </w:p>
    <w:p w:rsidR="00165C07" w:rsidRDefault="00165C07" w:rsidP="00B46D58">
      <w:pPr>
        <w:widowControl w:val="0"/>
        <w:spacing w:after="160"/>
        <w:jc w:val="center"/>
      </w:pPr>
    </w:p>
    <w:p w:rsidR="00165C07" w:rsidRDefault="00165C07" w:rsidP="00B46D58">
      <w:pPr>
        <w:widowControl w:val="0"/>
        <w:spacing w:after="160"/>
        <w:jc w:val="center"/>
      </w:pPr>
    </w:p>
    <w:p w:rsidR="00165C07" w:rsidRDefault="00165C07" w:rsidP="00B46D58">
      <w:pPr>
        <w:widowControl w:val="0"/>
        <w:spacing w:after="160"/>
        <w:jc w:val="center"/>
      </w:pPr>
    </w:p>
    <w:p w:rsidR="00165C07" w:rsidRPr="00B138F3" w:rsidRDefault="00165C07" w:rsidP="00B46D58">
      <w:pPr>
        <w:widowControl w:val="0"/>
        <w:spacing w:after="160"/>
        <w:jc w:val="center"/>
        <w:rPr>
          <w:rFonts w:ascii="GHEA Grapalat" w:hAnsi="GHEA Grapalat"/>
        </w:rPr>
      </w:pP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2713"/>
        <w:gridCol w:w="1559"/>
        <w:gridCol w:w="1925"/>
        <w:gridCol w:w="1467"/>
        <w:gridCol w:w="1085"/>
        <w:gridCol w:w="1559"/>
        <w:gridCol w:w="1134"/>
        <w:gridCol w:w="853"/>
        <w:gridCol w:w="709"/>
        <w:gridCol w:w="1158"/>
        <w:gridCol w:w="956"/>
      </w:tblGrid>
      <w:tr w:rsidR="00B138F3" w:rsidRPr="00B138F3" w:rsidTr="0021306B">
        <w:trPr>
          <w:jc w:val="center"/>
        </w:trPr>
        <w:tc>
          <w:tcPr>
            <w:tcW w:w="16359"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1306B">
        <w:trPr>
          <w:trHeight w:val="219"/>
          <w:jc w:val="center"/>
        </w:trPr>
        <w:tc>
          <w:tcPr>
            <w:tcW w:w="1241"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3"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0"/>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3"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23"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21306B">
        <w:trPr>
          <w:trHeight w:val="445"/>
          <w:jc w:val="center"/>
        </w:trPr>
        <w:tc>
          <w:tcPr>
            <w:tcW w:w="1241" w:type="dxa"/>
            <w:vMerge/>
            <w:vAlign w:val="center"/>
          </w:tcPr>
          <w:p w:rsidR="00071D1C" w:rsidRPr="00B138F3" w:rsidRDefault="00071D1C" w:rsidP="00B46D58">
            <w:pPr>
              <w:widowControl w:val="0"/>
              <w:jc w:val="center"/>
              <w:rPr>
                <w:rFonts w:ascii="GHEA Grapalat" w:hAnsi="GHEA Grapalat"/>
                <w:sz w:val="16"/>
                <w:szCs w:val="16"/>
              </w:rPr>
            </w:pPr>
          </w:p>
        </w:tc>
        <w:tc>
          <w:tcPr>
            <w:tcW w:w="2713"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3"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56"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1"/>
              <w:t>***</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t>3</w:t>
            </w:r>
          </w:p>
        </w:tc>
        <w:tc>
          <w:tcPr>
            <w:tcW w:w="2713" w:type="dxa"/>
            <w:vAlign w:val="center"/>
          </w:tcPr>
          <w:p w:rsidR="0021306B" w:rsidRDefault="0021306B">
            <w:pPr>
              <w:jc w:val="center"/>
              <w:rPr>
                <w:rFonts w:ascii="Sylfaen" w:hAnsi="Sylfaen" w:cs="Calibri"/>
              </w:rPr>
            </w:pPr>
            <w:r>
              <w:rPr>
                <w:rFonts w:ascii="Sylfaen" w:hAnsi="Sylfaen" w:cs="Calibri"/>
              </w:rPr>
              <w:t>15111110</w:t>
            </w:r>
          </w:p>
        </w:tc>
        <w:tc>
          <w:tcPr>
            <w:tcW w:w="1559" w:type="dxa"/>
            <w:vAlign w:val="center"/>
          </w:tcPr>
          <w:p w:rsidR="0021306B" w:rsidRDefault="0021306B">
            <w:pPr>
              <w:jc w:val="center"/>
              <w:rPr>
                <w:rFonts w:ascii="Sylfaen" w:hAnsi="Sylfaen" w:cs="Calibri"/>
              </w:rPr>
            </w:pPr>
            <w:r>
              <w:rPr>
                <w:rFonts w:ascii="Sylfaen" w:hAnsi="Sylfaen" w:cs="Calibri"/>
              </w:rPr>
              <w:t>мясо говядины</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20"/>
                <w:szCs w:val="20"/>
              </w:rPr>
            </w:pPr>
            <w:r>
              <w:rPr>
                <w:rFonts w:ascii="Sylfaen" w:hAnsi="Sylfaen" w:cs="Calibri"/>
                <w:color w:val="FF0000"/>
                <w:sz w:val="20"/>
                <w:szCs w:val="20"/>
              </w:rPr>
              <w:t xml:space="preserve">Говяжья вырезка </w:t>
            </w:r>
            <w:r>
              <w:rPr>
                <w:rFonts w:ascii="Sylfaen" w:hAnsi="Sylfaen" w:cs="Calibri"/>
                <w:color w:val="FF0000"/>
                <w:sz w:val="20"/>
                <w:szCs w:val="20"/>
              </w:rPr>
              <w:lastRenderedPageBreak/>
              <w:t xml:space="preserve">/филе/ 1-го класса, ГОСТ 779-55 (мышцы хорошо развитые, охлажденные (корова, бык, эриндж)), упакованные в соответствующие текстуры (бияз или марля) или в полиэтиленовую упаковку. при доставке температура глубокого слоя мышцы должна быть не выше 8 градусов.Остаточный срок годности при доставке составляет не менее 70%. Технический регламент Таможенного союза по безопасности </w:t>
            </w:r>
            <w:r>
              <w:rPr>
                <w:rFonts w:ascii="Sylfaen" w:hAnsi="Sylfaen" w:cs="Calibri"/>
                <w:color w:val="FF0000"/>
                <w:sz w:val="20"/>
                <w:szCs w:val="20"/>
              </w:rPr>
              <w:lastRenderedPageBreak/>
              <w:t>и маркировке статья 9 Закона РА  № 021/2011, 034/2013 и 022/2011,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726</w:t>
            </w:r>
          </w:p>
        </w:tc>
        <w:tc>
          <w:tcPr>
            <w:tcW w:w="709" w:type="dxa"/>
            <w:vAlign w:val="center"/>
          </w:tcPr>
          <w:p w:rsidR="0021306B" w:rsidRDefault="0021306B">
            <w:pPr>
              <w:jc w:val="center"/>
              <w:rPr>
                <w:rFonts w:ascii="Sylfaen" w:hAnsi="Sylfaen" w:cs="Calibri"/>
                <w:sz w:val="18"/>
                <w:szCs w:val="18"/>
              </w:rPr>
            </w:pPr>
            <w:r>
              <w:rPr>
                <w:rFonts w:ascii="Sylfaen" w:hAnsi="Sylfaen" w:cs="Calibri"/>
                <w:sz w:val="18"/>
                <w:szCs w:val="18"/>
              </w:rPr>
              <w:t>г.АрташатШирв</w:t>
            </w:r>
            <w:r>
              <w:rPr>
                <w:rFonts w:ascii="Sylfaen" w:hAnsi="Sylfaen" w:cs="Calibri"/>
                <w:sz w:val="18"/>
                <w:szCs w:val="18"/>
              </w:rPr>
              <w:lastRenderedPageBreak/>
              <w:t>анзаде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lastRenderedPageBreak/>
              <w:t>726</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В случае финансовых </w:t>
            </w:r>
            <w:r>
              <w:rPr>
                <w:rFonts w:ascii="Sylfaen" w:hAnsi="Sylfaen" w:cs="Calibri"/>
                <w:sz w:val="16"/>
                <w:szCs w:val="16"/>
              </w:rPr>
              <w:lastRenderedPageBreak/>
              <w:t>средств месячный максимум, начиная со дня вступления в силу соглашения между сторонами - 100 кг / максимальный месячный запас - 5 раз /.</w:t>
            </w:r>
          </w:p>
        </w:tc>
      </w:tr>
    </w:tbl>
    <w:p w:rsidR="004F180A" w:rsidRDefault="004F180A" w:rsidP="00B46D58">
      <w:pPr>
        <w:widowControl w:val="0"/>
        <w:jc w:val="both"/>
        <w:rPr>
          <w:rFonts w:ascii="GHEA Grapalat" w:hAnsi="GHEA Grapalat"/>
        </w:rPr>
      </w:pPr>
      <w:bookmarkStart w:id="1" w:name="_GoBack"/>
      <w:bookmarkEnd w:id="1"/>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r w:rsidRPr="004F180A">
        <w:rPr>
          <w:rFonts w:ascii="GHEA Grapalat" w:hAnsi="GHEA Grapalat"/>
        </w:rPr>
        <w:t>• Участник должен предоставить полное описание (фирменное наименование, эмблему, фирменное наименование, наименование производителя, техническое описание / техническое описание) предлагаемого продукта, как указано в Приложении 1.1, вместе со всеми сертификатами качества предлагаемой продукции.</w:t>
      </w: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Pr="004F180A" w:rsidRDefault="004F180A" w:rsidP="004F180A">
      <w:pPr>
        <w:widowControl w:val="0"/>
        <w:jc w:val="both"/>
        <w:rPr>
          <w:rFonts w:ascii="GHEA Grapalat" w:hAnsi="GHEA Grapalat"/>
        </w:rPr>
      </w:pPr>
      <w:r w:rsidRPr="004F180A">
        <w:rPr>
          <w:rFonts w:ascii="GHEA Grapalat" w:hAnsi="GHEA Grapalat"/>
        </w:rPr>
        <w:t>Время доставки:</w:t>
      </w:r>
    </w:p>
    <w:p w:rsidR="004F180A" w:rsidRPr="004F180A" w:rsidRDefault="004F180A" w:rsidP="004F180A">
      <w:pPr>
        <w:widowControl w:val="0"/>
        <w:jc w:val="both"/>
        <w:rPr>
          <w:rFonts w:ascii="GHEA Grapalat" w:hAnsi="GHEA Grapalat"/>
        </w:rPr>
      </w:pPr>
      <w:r w:rsidRPr="004F180A">
        <w:rPr>
          <w:rFonts w:ascii="GHEA Grapalat" w:hAnsi="GHEA Grapalat"/>
        </w:rPr>
        <w:t>* 1) в соответствии со спецификацией упаковки продукта (мешки, ящики, полиэтиленовые контейнеры и т. Д.). Упаковочные письма высотой от 50 до 60 мм (за исключением пункта 2) должны быть помечены:</w:t>
      </w:r>
    </w:p>
    <w:p w:rsidR="004F180A" w:rsidRPr="004F180A" w:rsidRDefault="004F180A" w:rsidP="004F180A">
      <w:pPr>
        <w:widowControl w:val="0"/>
        <w:jc w:val="both"/>
        <w:rPr>
          <w:rFonts w:ascii="GHEA Grapalat" w:hAnsi="GHEA Grapalat"/>
        </w:rPr>
      </w:pPr>
      <w:r w:rsidRPr="004F180A">
        <w:rPr>
          <w:rFonts w:ascii="GHEA Grapalat" w:hAnsi="GHEA Grapalat"/>
        </w:rPr>
        <w:t> 1. Наименование производственного предприятия</w:t>
      </w:r>
    </w:p>
    <w:p w:rsidR="004F180A" w:rsidRPr="004F180A" w:rsidRDefault="004F180A" w:rsidP="004F180A">
      <w:pPr>
        <w:widowControl w:val="0"/>
        <w:jc w:val="both"/>
        <w:rPr>
          <w:rFonts w:ascii="GHEA Grapalat" w:hAnsi="GHEA Grapalat"/>
        </w:rPr>
      </w:pPr>
      <w:r w:rsidRPr="004F180A">
        <w:rPr>
          <w:rFonts w:ascii="GHEA Grapalat" w:hAnsi="GHEA Grapalat"/>
        </w:rPr>
        <w:t> 2. Название продукта, тип (название должно быть проштамповано буквами высотой от 80 до 90 мм)</w:t>
      </w:r>
    </w:p>
    <w:p w:rsidR="004F180A" w:rsidRPr="004F180A" w:rsidRDefault="004F180A" w:rsidP="004F180A">
      <w:pPr>
        <w:widowControl w:val="0"/>
        <w:jc w:val="both"/>
        <w:rPr>
          <w:rFonts w:ascii="GHEA Grapalat" w:hAnsi="GHEA Grapalat"/>
        </w:rPr>
      </w:pPr>
      <w:r w:rsidRPr="004F180A">
        <w:rPr>
          <w:rFonts w:ascii="GHEA Grapalat" w:hAnsi="GHEA Grapalat"/>
        </w:rPr>
        <w:t> 3. Наименование поставщика:</w:t>
      </w:r>
    </w:p>
    <w:p w:rsidR="004F180A" w:rsidRPr="004F180A" w:rsidRDefault="004F180A" w:rsidP="004F180A">
      <w:pPr>
        <w:widowControl w:val="0"/>
        <w:jc w:val="both"/>
        <w:rPr>
          <w:rFonts w:ascii="GHEA Grapalat" w:hAnsi="GHEA Grapalat"/>
        </w:rPr>
      </w:pPr>
      <w:r w:rsidRPr="004F180A">
        <w:rPr>
          <w:rFonts w:ascii="GHEA Grapalat" w:hAnsi="GHEA Grapalat"/>
        </w:rPr>
        <w:t>2) / мешки, коробки, полиэтиленовые контейнеры и т. Д. / Упаковка должна быть маркирована жесткими бумажными этикетками 6 см х 8 см и маркирована:</w:t>
      </w:r>
    </w:p>
    <w:p w:rsidR="004F180A" w:rsidRPr="004F180A" w:rsidRDefault="004F180A" w:rsidP="004F180A">
      <w:pPr>
        <w:widowControl w:val="0"/>
        <w:jc w:val="both"/>
        <w:rPr>
          <w:rFonts w:ascii="GHEA Grapalat" w:hAnsi="GHEA Grapalat"/>
        </w:rPr>
      </w:pPr>
      <w:r w:rsidRPr="004F180A">
        <w:rPr>
          <w:rFonts w:ascii="GHEA Grapalat" w:hAnsi="GHEA Grapalat"/>
        </w:rPr>
        <w:t>1. Наименование производственного предприятия</w:t>
      </w:r>
    </w:p>
    <w:p w:rsidR="004F180A" w:rsidRPr="004F180A" w:rsidRDefault="004F180A" w:rsidP="004F180A">
      <w:pPr>
        <w:widowControl w:val="0"/>
        <w:jc w:val="both"/>
        <w:rPr>
          <w:rFonts w:ascii="GHEA Grapalat" w:hAnsi="GHEA Grapalat"/>
        </w:rPr>
      </w:pPr>
      <w:r w:rsidRPr="004F180A">
        <w:rPr>
          <w:rFonts w:ascii="GHEA Grapalat" w:hAnsi="GHEA Grapalat"/>
        </w:rPr>
        <w:t>2. Название продукта, тип</w:t>
      </w:r>
    </w:p>
    <w:p w:rsidR="004F180A" w:rsidRPr="004F180A" w:rsidRDefault="004F180A" w:rsidP="004F180A">
      <w:pPr>
        <w:widowControl w:val="0"/>
        <w:jc w:val="both"/>
        <w:rPr>
          <w:rFonts w:ascii="GHEA Grapalat" w:hAnsi="GHEA Grapalat"/>
        </w:rPr>
      </w:pPr>
      <w:r w:rsidRPr="004F180A">
        <w:rPr>
          <w:rFonts w:ascii="GHEA Grapalat" w:hAnsi="GHEA Grapalat"/>
        </w:rPr>
        <w:t>3. Срок изготовления</w:t>
      </w:r>
    </w:p>
    <w:p w:rsidR="004F180A" w:rsidRPr="004F180A" w:rsidRDefault="004F180A" w:rsidP="004F180A">
      <w:pPr>
        <w:widowControl w:val="0"/>
        <w:jc w:val="both"/>
        <w:rPr>
          <w:rFonts w:ascii="GHEA Grapalat" w:hAnsi="GHEA Grapalat"/>
        </w:rPr>
      </w:pPr>
      <w:r w:rsidRPr="004F180A">
        <w:rPr>
          <w:rFonts w:ascii="GHEA Grapalat" w:hAnsi="GHEA Grapalat"/>
        </w:rPr>
        <w:lastRenderedPageBreak/>
        <w:t>4. Наименование поставщика</w:t>
      </w:r>
    </w:p>
    <w:p w:rsidR="004F180A" w:rsidRPr="004F180A" w:rsidRDefault="004F180A" w:rsidP="004F180A">
      <w:pPr>
        <w:widowControl w:val="0"/>
        <w:jc w:val="both"/>
        <w:rPr>
          <w:rFonts w:ascii="GHEA Grapalat" w:hAnsi="GHEA Grapalat"/>
        </w:rPr>
      </w:pPr>
      <w:r w:rsidRPr="004F180A">
        <w:rPr>
          <w:rFonts w:ascii="GHEA Grapalat" w:hAnsi="GHEA Grapalat"/>
        </w:rPr>
        <w:t>5. Срок годности</w:t>
      </w:r>
    </w:p>
    <w:p w:rsidR="004F180A" w:rsidRPr="004F180A" w:rsidRDefault="004F180A" w:rsidP="004F180A">
      <w:pPr>
        <w:widowControl w:val="0"/>
        <w:jc w:val="both"/>
        <w:rPr>
          <w:rFonts w:ascii="GHEA Grapalat" w:hAnsi="GHEA Grapalat"/>
        </w:rPr>
      </w:pPr>
      <w:r w:rsidRPr="004F180A">
        <w:rPr>
          <w:rFonts w:ascii="GHEA Grapalat" w:hAnsi="GHEA Grapalat"/>
        </w:rPr>
        <w:t>6. Вес продукта: брутто, нето</w:t>
      </w:r>
    </w:p>
    <w:p w:rsidR="004F180A" w:rsidRPr="004F180A" w:rsidRDefault="004F180A" w:rsidP="004F180A">
      <w:pPr>
        <w:widowControl w:val="0"/>
        <w:jc w:val="both"/>
        <w:rPr>
          <w:rFonts w:ascii="GHEA Grapalat" w:hAnsi="GHEA Grapalat"/>
        </w:rPr>
      </w:pPr>
      <w:r w:rsidRPr="004F180A">
        <w:rPr>
          <w:rFonts w:ascii="GHEA Grapalat" w:hAnsi="GHEA Grapalat"/>
        </w:rPr>
        <w:t>7. Другая информация, предусмотренная законом</w:t>
      </w:r>
    </w:p>
    <w:p w:rsidR="004F180A" w:rsidRPr="004F180A" w:rsidRDefault="004F180A" w:rsidP="004F180A">
      <w:pPr>
        <w:widowControl w:val="0"/>
        <w:jc w:val="both"/>
        <w:rPr>
          <w:rFonts w:ascii="GHEA Grapalat" w:hAnsi="GHEA Grapalat"/>
        </w:rPr>
      </w:pPr>
      <w:r w:rsidRPr="004F180A">
        <w:rPr>
          <w:rFonts w:ascii="GHEA Grapalat" w:hAnsi="GHEA Grapalat"/>
        </w:rPr>
        <w:t>8. / мешок, коробка, полиэтиленовая тара и т. П. / Записи на упаковке и этикетках должны быть проставлены на видном месте, другие записи, не относящиеся к рассматриваемому продукту, не допускаются.</w:t>
      </w:r>
    </w:p>
    <w:p w:rsidR="004F180A" w:rsidRPr="004F180A" w:rsidRDefault="004F180A" w:rsidP="004F180A">
      <w:pPr>
        <w:widowControl w:val="0"/>
        <w:jc w:val="both"/>
        <w:rPr>
          <w:rFonts w:ascii="GHEA Grapalat" w:hAnsi="GHEA Grapalat"/>
        </w:rPr>
      </w:pPr>
      <w:r w:rsidRPr="004F180A">
        <w:rPr>
          <w:rFonts w:ascii="GHEA Grapalat" w:hAnsi="GHEA Grapalat"/>
        </w:rPr>
        <w:t>9. Все записи о физическом воздействии не должны быть очищены.</w:t>
      </w:r>
    </w:p>
    <w:p w:rsidR="004F180A" w:rsidRPr="004F180A" w:rsidRDefault="004F180A" w:rsidP="004F180A">
      <w:pPr>
        <w:widowControl w:val="0"/>
        <w:jc w:val="both"/>
        <w:rPr>
          <w:rFonts w:ascii="GHEA Grapalat" w:hAnsi="GHEA Grapalat"/>
        </w:rPr>
      </w:pPr>
      <w:r w:rsidRPr="004F180A">
        <w:rPr>
          <w:rFonts w:ascii="GHEA Grapalat" w:hAnsi="GHEA Grapalat"/>
        </w:rPr>
        <w:t>11 Поставка товаров, включенных в список пункта 5 Приказа Главы Государственной службы безопасности пищевых продуктов Министерства сельского хозяйства Республики Армения от 14 марта 2017 года, также включает в себя санитарный паспорт, модель транспортного средства и номерной знак, выданный уполномоченным органом.</w:t>
      </w:r>
    </w:p>
    <w:p w:rsidR="004F180A" w:rsidRPr="004F180A" w:rsidRDefault="004F180A" w:rsidP="004F180A">
      <w:pPr>
        <w:widowControl w:val="0"/>
        <w:jc w:val="both"/>
        <w:rPr>
          <w:rFonts w:ascii="GHEA Grapalat" w:hAnsi="GHEA Grapalat"/>
        </w:rPr>
      </w:pPr>
      <w:r w:rsidRPr="004F180A">
        <w:rPr>
          <w:rFonts w:ascii="GHEA Grapalat" w:hAnsi="GHEA Grapalat"/>
        </w:rPr>
        <w:t>10. Поставка контрафактных товаров запрещена.</w:t>
      </w:r>
    </w:p>
    <w:p w:rsidR="004F180A" w:rsidRDefault="004F180A" w:rsidP="004F180A">
      <w:pPr>
        <w:widowControl w:val="0"/>
        <w:jc w:val="both"/>
        <w:rPr>
          <w:rFonts w:ascii="GHEA Grapalat" w:hAnsi="GHEA Grapalat"/>
        </w:rPr>
      </w:pPr>
      <w:r w:rsidRPr="004F180A">
        <w:rPr>
          <w:rFonts w:ascii="GHEA Grapalat" w:hAnsi="GHEA Grapalat"/>
        </w:rPr>
        <w:t>3) Заказчик заранее сообщает поставщику за один день (средства связи в письменной форме, телефония и т. Д.) О количестве и дате доставки товара / дате и времени доставки. Поставщик обязан доставить товар (ы) в сроки и объемы, установленные Заказчиком.</w:t>
      </w: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740CAA" w:rsidRPr="00740CAA" w:rsidRDefault="00740CAA" w:rsidP="00740CAA">
      <w:pPr>
        <w:widowControl w:val="0"/>
        <w:jc w:val="both"/>
        <w:rPr>
          <w:rFonts w:ascii="GHEA Grapalat" w:hAnsi="GHEA Grapalat"/>
          <w:b/>
          <w:bCs/>
        </w:rPr>
      </w:pPr>
      <w:r w:rsidRPr="00740CAA">
        <w:rPr>
          <w:rFonts w:ascii="GHEA Grapalat" w:hAnsi="GHEA Grapalat"/>
          <w:b/>
        </w:rPr>
        <w:t>ПОКУПАТЕЛЬ</w:t>
      </w:r>
    </w:p>
    <w:p w:rsidR="00F954E8" w:rsidRPr="00B138F3" w:rsidRDefault="00F954E8" w:rsidP="00B46D58">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1F3CDB" w:rsidRPr="00B138F3" w:rsidTr="00F92023">
        <w:tc>
          <w:tcPr>
            <w:tcW w:w="4536" w:type="dxa"/>
          </w:tcPr>
          <w:p w:rsidR="00740CAA" w:rsidRDefault="00740CAA" w:rsidP="00740CAA">
            <w:pPr>
              <w:widowControl w:val="0"/>
              <w:jc w:val="center"/>
              <w:rPr>
                <w:rFonts w:ascii="GHEA Grapalat" w:hAnsi="GHEA Grapalat"/>
              </w:rPr>
            </w:pPr>
            <w:r>
              <w:rPr>
                <w:rFonts w:ascii="GHEA Grapalat" w:hAnsi="GHEA Grapalat"/>
              </w:rPr>
              <w:t xml:space="preserve">Детский сад </w:t>
            </w:r>
            <w:r w:rsidRPr="009873DD">
              <w:rPr>
                <w:rFonts w:ascii="GHEA Grapalat" w:hAnsi="GHEA Grapalat"/>
              </w:rPr>
              <w:t>село Арарат</w:t>
            </w:r>
            <w:r w:rsidR="00B31D11" w:rsidRPr="00055325">
              <w:rPr>
                <w:rFonts w:ascii="GHEA Grapalat" w:hAnsi="GHEA Grapalat"/>
              </w:rPr>
              <w:t xml:space="preserve"> М</w:t>
            </w:r>
            <w:r>
              <w:rPr>
                <w:rFonts w:ascii="GHEA Grapalat" w:hAnsi="GHEA Grapalat"/>
              </w:rPr>
              <w:t xml:space="preserve">НКО </w:t>
            </w:r>
          </w:p>
          <w:p w:rsidR="00740CAA" w:rsidRDefault="00740CAA" w:rsidP="00740CAA">
            <w:pPr>
              <w:widowControl w:val="0"/>
              <w:rPr>
                <w:rFonts w:ascii="GHEA Grapalat" w:hAnsi="GHEA Grapalat"/>
              </w:rPr>
            </w:pPr>
            <w:r w:rsidRPr="007B67EF">
              <w:rPr>
                <w:rFonts w:ascii="GHEA Grapalat" w:hAnsi="GHEA Grapalat"/>
              </w:rPr>
              <w:t>С.Арарат Р Варданян 1</w:t>
            </w:r>
          </w:p>
          <w:p w:rsidR="00740CAA" w:rsidRPr="007B67EF" w:rsidRDefault="00740CAA" w:rsidP="00740CAA">
            <w:pPr>
              <w:widowControl w:val="0"/>
              <w:rPr>
                <w:rFonts w:ascii="GHEA Grapalat" w:hAnsi="GHEA Grapalat"/>
              </w:rPr>
            </w:pPr>
            <w:r>
              <w:rPr>
                <w:rFonts w:ascii="GHEA Grapalat" w:hAnsi="GHEA Grapalat"/>
              </w:rPr>
              <w:t xml:space="preserve">УНН </w:t>
            </w:r>
            <w:r w:rsidRPr="007B67EF">
              <w:rPr>
                <w:rFonts w:ascii="GHEA Grapalat" w:hAnsi="GHEA Grapalat"/>
              </w:rPr>
              <w:t>04104639</w:t>
            </w:r>
          </w:p>
          <w:p w:rsidR="00740CAA" w:rsidRDefault="00740CAA" w:rsidP="00740CAA">
            <w:pPr>
              <w:widowControl w:val="0"/>
              <w:rPr>
                <w:rFonts w:ascii="GHEA Grapalat" w:hAnsi="GHEA Grapalat"/>
              </w:rPr>
            </w:pPr>
            <w:r>
              <w:rPr>
                <w:rFonts w:ascii="GHEA Grapalat" w:hAnsi="GHEA Grapalat"/>
              </w:rPr>
              <w:t xml:space="preserve">Номер счета </w:t>
            </w:r>
            <w:r w:rsidRPr="00DF4244">
              <w:rPr>
                <w:rFonts w:ascii="GHEA Grapalat" w:hAnsi="GHEA Grapalat"/>
              </w:rPr>
              <w:t>22039969007600</w:t>
            </w:r>
          </w:p>
          <w:p w:rsidR="001F3CDB" w:rsidRPr="00B138F3" w:rsidRDefault="00740CAA" w:rsidP="00740CAA">
            <w:pPr>
              <w:widowControl w:val="0"/>
              <w:spacing w:after="160"/>
              <w:jc w:val="center"/>
              <w:rPr>
                <w:rFonts w:ascii="GHEA Grapalat" w:hAnsi="GHEA Grapalat"/>
              </w:rPr>
            </w:pPr>
            <w:r w:rsidRPr="001F3CDB">
              <w:rPr>
                <w:rFonts w:ascii="GHEA Grapalat" w:hAnsi="GHEA Grapalat"/>
              </w:rPr>
              <w:t>А</w:t>
            </w:r>
            <w:r w:rsidRPr="00DF4244">
              <w:rPr>
                <w:rFonts w:ascii="GHEA Grapalat" w:hAnsi="GHEA Grapalat"/>
              </w:rPr>
              <w:t>КБА КРЕДИТ АГРИКОЛ</w:t>
            </w:r>
            <w:r w:rsidRPr="001F3CDB">
              <w:rPr>
                <w:rFonts w:ascii="GHEA Grapalat" w:hAnsi="GHEA Grapalat"/>
              </w:rPr>
              <w:t>БАНК</w:t>
            </w:r>
          </w:p>
        </w:tc>
        <w:tc>
          <w:tcPr>
            <w:tcW w:w="760" w:type="dxa"/>
          </w:tcPr>
          <w:p w:rsidR="001F3CDB" w:rsidRPr="00B138F3" w:rsidRDefault="001F3CDB" w:rsidP="00F92023">
            <w:pPr>
              <w:widowControl w:val="0"/>
              <w:spacing w:after="160"/>
              <w:jc w:val="center"/>
              <w:rPr>
                <w:rFonts w:ascii="GHEA Grapalat" w:hAnsi="GHEA Grapalat"/>
              </w:rPr>
            </w:pPr>
          </w:p>
        </w:tc>
        <w:tc>
          <w:tcPr>
            <w:tcW w:w="4343" w:type="dxa"/>
          </w:tcPr>
          <w:p w:rsidR="001F3CDB" w:rsidRPr="00B138F3" w:rsidRDefault="001F3CDB" w:rsidP="00F92023">
            <w:pPr>
              <w:widowControl w:val="0"/>
              <w:spacing w:after="160"/>
              <w:jc w:val="center"/>
              <w:rPr>
                <w:rFonts w:ascii="GHEA Grapalat" w:hAnsi="GHEA Grapalat" w:cs="Sylfaen"/>
                <w:b/>
                <w:bCs/>
              </w:rPr>
            </w:pPr>
            <w:r w:rsidRPr="00B138F3">
              <w:rPr>
                <w:rFonts w:ascii="GHEA Grapalat" w:hAnsi="GHEA Grapalat"/>
                <w:b/>
              </w:rPr>
              <w:t>ПРОДАВЕЦ</w:t>
            </w:r>
          </w:p>
          <w:p w:rsidR="001F3CDB" w:rsidRPr="00B138F3" w:rsidRDefault="001F3CDB" w:rsidP="00F92023">
            <w:pPr>
              <w:widowControl w:val="0"/>
              <w:jc w:val="center"/>
              <w:rPr>
                <w:rFonts w:ascii="GHEA Grapalat" w:hAnsi="GHEA Grapalat"/>
                <w:lang w:val="en-US"/>
              </w:rPr>
            </w:pPr>
            <w:r w:rsidRPr="00B138F3">
              <w:rPr>
                <w:rFonts w:ascii="GHEA Grapalat" w:hAnsi="GHEA Grapalat"/>
                <w:lang w:val="en-US"/>
              </w:rPr>
              <w:t>______________________</w:t>
            </w:r>
          </w:p>
          <w:p w:rsidR="001F3CDB" w:rsidRPr="00B138F3" w:rsidRDefault="001F3CDB" w:rsidP="00F92023">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1F3CDB" w:rsidRPr="00B138F3" w:rsidRDefault="001F3CDB" w:rsidP="00F92023">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2"/>
        <w:gridCol w:w="2145"/>
        <w:gridCol w:w="1300"/>
        <w:gridCol w:w="1003"/>
        <w:gridCol w:w="1004"/>
        <w:gridCol w:w="716"/>
        <w:gridCol w:w="859"/>
        <w:gridCol w:w="544"/>
        <w:gridCol w:w="606"/>
        <w:gridCol w:w="716"/>
        <w:gridCol w:w="851"/>
        <w:gridCol w:w="898"/>
        <w:gridCol w:w="860"/>
        <w:gridCol w:w="1003"/>
        <w:gridCol w:w="860"/>
        <w:gridCol w:w="818"/>
      </w:tblGrid>
      <w:tr w:rsidR="00B138F3" w:rsidRPr="00B138F3" w:rsidTr="00740CAA">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740CAA">
        <w:trPr>
          <w:trHeight w:val="747"/>
          <w:jc w:val="center"/>
        </w:trPr>
        <w:tc>
          <w:tcPr>
            <w:tcW w:w="172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8"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0г., по месяцам, в том числе</w:t>
            </w:r>
            <w:r w:rsidR="00E67FD5" w:rsidRPr="00B138F3">
              <w:rPr>
                <w:rStyle w:val="FootnoteReference"/>
                <w:rFonts w:ascii="GHEA Grapalat" w:hAnsi="GHEA Grapalat"/>
                <w:sz w:val="16"/>
                <w:szCs w:val="16"/>
              </w:rPr>
              <w:footnoteReference w:customMarkFollows="1" w:id="23"/>
              <w:t>**</w:t>
            </w:r>
          </w:p>
        </w:tc>
      </w:tr>
      <w:tr w:rsidR="00B138F3" w:rsidRPr="00B138F3" w:rsidTr="00740CAA">
        <w:trPr>
          <w:trHeight w:val="594"/>
          <w:jc w:val="center"/>
        </w:trPr>
        <w:tc>
          <w:tcPr>
            <w:tcW w:w="1722" w:type="dxa"/>
          </w:tcPr>
          <w:p w:rsidR="00071D1C" w:rsidRPr="00B138F3" w:rsidRDefault="00071D1C" w:rsidP="00B46D58">
            <w:pPr>
              <w:widowControl w:val="0"/>
              <w:jc w:val="center"/>
              <w:rPr>
                <w:rFonts w:ascii="GHEA Grapalat" w:hAnsi="GHEA Grapalat"/>
                <w:sz w:val="16"/>
                <w:szCs w:val="16"/>
              </w:rPr>
            </w:pPr>
          </w:p>
        </w:tc>
        <w:tc>
          <w:tcPr>
            <w:tcW w:w="2145" w:type="dxa"/>
          </w:tcPr>
          <w:p w:rsidR="00071D1C" w:rsidRPr="00B138F3" w:rsidRDefault="00071D1C" w:rsidP="00B46D58">
            <w:pPr>
              <w:widowControl w:val="0"/>
              <w:jc w:val="center"/>
              <w:rPr>
                <w:rFonts w:ascii="GHEA Grapalat" w:hAnsi="GHEA Grapalat"/>
                <w:sz w:val="16"/>
                <w:szCs w:val="16"/>
              </w:rPr>
            </w:pPr>
          </w:p>
        </w:tc>
        <w:tc>
          <w:tcPr>
            <w:tcW w:w="1300" w:type="dxa"/>
          </w:tcPr>
          <w:p w:rsidR="00071D1C" w:rsidRPr="00B138F3" w:rsidRDefault="00071D1C" w:rsidP="00B46D58">
            <w:pPr>
              <w:widowControl w:val="0"/>
              <w:jc w:val="center"/>
              <w:rPr>
                <w:rFonts w:ascii="GHEA Grapalat" w:hAnsi="GHEA Grapalat"/>
                <w:sz w:val="16"/>
                <w:szCs w:val="16"/>
              </w:rPr>
            </w:pPr>
          </w:p>
        </w:tc>
        <w:tc>
          <w:tcPr>
            <w:tcW w:w="10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740CAA">
        <w:trPr>
          <w:trHeight w:val="404"/>
          <w:jc w:val="center"/>
        </w:trPr>
        <w:tc>
          <w:tcPr>
            <w:tcW w:w="1722" w:type="dxa"/>
          </w:tcPr>
          <w:p w:rsidR="00071D1C" w:rsidRPr="00B138F3" w:rsidRDefault="00071D1C" w:rsidP="00B46D58">
            <w:pPr>
              <w:widowControl w:val="0"/>
              <w:jc w:val="center"/>
              <w:rPr>
                <w:rFonts w:ascii="GHEA Grapalat" w:hAnsi="GHEA Grapalat"/>
                <w:sz w:val="16"/>
                <w:szCs w:val="16"/>
              </w:rPr>
            </w:pPr>
          </w:p>
        </w:tc>
        <w:tc>
          <w:tcPr>
            <w:tcW w:w="2145" w:type="dxa"/>
          </w:tcPr>
          <w:p w:rsidR="00071D1C" w:rsidRPr="00B138F3" w:rsidRDefault="00071D1C" w:rsidP="00B46D58">
            <w:pPr>
              <w:widowControl w:val="0"/>
              <w:jc w:val="center"/>
              <w:rPr>
                <w:rFonts w:ascii="GHEA Grapalat" w:hAnsi="GHEA Grapalat"/>
                <w:sz w:val="16"/>
                <w:szCs w:val="16"/>
              </w:rPr>
            </w:pPr>
          </w:p>
        </w:tc>
        <w:tc>
          <w:tcPr>
            <w:tcW w:w="1300" w:type="dxa"/>
          </w:tcPr>
          <w:p w:rsidR="00071D1C" w:rsidRPr="00B138F3" w:rsidRDefault="00071D1C" w:rsidP="00B46D58">
            <w:pPr>
              <w:widowControl w:val="0"/>
              <w:jc w:val="center"/>
              <w:rPr>
                <w:rFonts w:ascii="GHEA Grapalat" w:hAnsi="GHEA Grapalat"/>
                <w:sz w:val="16"/>
                <w:szCs w:val="16"/>
              </w:rPr>
            </w:pPr>
          </w:p>
        </w:tc>
        <w:tc>
          <w:tcPr>
            <w:tcW w:w="10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9"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9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0"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3"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0"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740CAA" w:rsidRPr="00740CAA" w:rsidRDefault="00740CAA" w:rsidP="00740CAA">
      <w:pPr>
        <w:widowControl w:val="0"/>
        <w:jc w:val="both"/>
        <w:rPr>
          <w:rFonts w:ascii="GHEA Grapalat" w:hAnsi="GHEA Grapalat"/>
          <w:b/>
          <w:bCs/>
        </w:rPr>
      </w:pPr>
      <w:r w:rsidRPr="00740CAA">
        <w:rPr>
          <w:rFonts w:ascii="GHEA Grapalat" w:hAnsi="GHEA Grapalat"/>
          <w:b/>
        </w:rPr>
        <w:t>ПОКУПАТЕЛЬ</w:t>
      </w:r>
    </w:p>
    <w:p w:rsidR="00740CAA" w:rsidRPr="00B138F3" w:rsidRDefault="00740CAA" w:rsidP="00740CAA">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740CAA" w:rsidRPr="00B138F3" w:rsidTr="00577D1D">
        <w:tc>
          <w:tcPr>
            <w:tcW w:w="4536" w:type="dxa"/>
          </w:tcPr>
          <w:p w:rsidR="00740CAA" w:rsidRDefault="00740CAA" w:rsidP="00577D1D">
            <w:pPr>
              <w:widowControl w:val="0"/>
              <w:jc w:val="center"/>
              <w:rPr>
                <w:rFonts w:ascii="GHEA Grapalat" w:hAnsi="GHEA Grapalat"/>
              </w:rPr>
            </w:pPr>
            <w:r>
              <w:rPr>
                <w:rFonts w:ascii="GHEA Grapalat" w:hAnsi="GHEA Grapalat"/>
              </w:rPr>
              <w:t xml:space="preserve">Детский сад </w:t>
            </w:r>
            <w:r w:rsidRPr="009873DD">
              <w:rPr>
                <w:rFonts w:ascii="GHEA Grapalat" w:hAnsi="GHEA Grapalat"/>
              </w:rPr>
              <w:t>село Арарат</w:t>
            </w:r>
            <w:r w:rsidR="00B31D11" w:rsidRPr="00055325">
              <w:rPr>
                <w:rFonts w:ascii="GHEA Grapalat" w:hAnsi="GHEA Grapalat"/>
              </w:rPr>
              <w:t>М</w:t>
            </w:r>
            <w:r>
              <w:rPr>
                <w:rFonts w:ascii="GHEA Grapalat" w:hAnsi="GHEA Grapalat"/>
              </w:rPr>
              <w:t xml:space="preserve">НКО </w:t>
            </w:r>
          </w:p>
          <w:p w:rsidR="00740CAA" w:rsidRDefault="00740CAA" w:rsidP="00577D1D">
            <w:pPr>
              <w:widowControl w:val="0"/>
              <w:rPr>
                <w:rFonts w:ascii="GHEA Grapalat" w:hAnsi="GHEA Grapalat"/>
              </w:rPr>
            </w:pPr>
            <w:r w:rsidRPr="007B67EF">
              <w:rPr>
                <w:rFonts w:ascii="GHEA Grapalat" w:hAnsi="GHEA Grapalat"/>
              </w:rPr>
              <w:t>С.Арарат Р Варданян 1</w:t>
            </w:r>
          </w:p>
          <w:p w:rsidR="00740CAA" w:rsidRPr="007B67EF" w:rsidRDefault="00740CAA" w:rsidP="00577D1D">
            <w:pPr>
              <w:widowControl w:val="0"/>
              <w:rPr>
                <w:rFonts w:ascii="GHEA Grapalat" w:hAnsi="GHEA Grapalat"/>
              </w:rPr>
            </w:pPr>
            <w:r>
              <w:rPr>
                <w:rFonts w:ascii="GHEA Grapalat" w:hAnsi="GHEA Grapalat"/>
              </w:rPr>
              <w:t xml:space="preserve">УНН </w:t>
            </w:r>
            <w:r w:rsidRPr="007B67EF">
              <w:rPr>
                <w:rFonts w:ascii="GHEA Grapalat" w:hAnsi="GHEA Grapalat"/>
              </w:rPr>
              <w:t>04104639</w:t>
            </w:r>
          </w:p>
          <w:p w:rsidR="00740CAA" w:rsidRDefault="00740CAA" w:rsidP="00577D1D">
            <w:pPr>
              <w:widowControl w:val="0"/>
              <w:rPr>
                <w:rFonts w:ascii="GHEA Grapalat" w:hAnsi="GHEA Grapalat"/>
              </w:rPr>
            </w:pPr>
            <w:r>
              <w:rPr>
                <w:rFonts w:ascii="GHEA Grapalat" w:hAnsi="GHEA Grapalat"/>
              </w:rPr>
              <w:t xml:space="preserve">Номер счета </w:t>
            </w:r>
            <w:r w:rsidRPr="00DF4244">
              <w:rPr>
                <w:rFonts w:ascii="GHEA Grapalat" w:hAnsi="GHEA Grapalat"/>
              </w:rPr>
              <w:t>22039969007600</w:t>
            </w:r>
          </w:p>
          <w:p w:rsidR="00740CAA" w:rsidRPr="00B138F3" w:rsidRDefault="00740CAA" w:rsidP="00577D1D">
            <w:pPr>
              <w:widowControl w:val="0"/>
              <w:spacing w:after="160"/>
              <w:jc w:val="center"/>
              <w:rPr>
                <w:rFonts w:ascii="GHEA Grapalat" w:hAnsi="GHEA Grapalat"/>
              </w:rPr>
            </w:pPr>
            <w:r w:rsidRPr="001F3CDB">
              <w:rPr>
                <w:rFonts w:ascii="GHEA Grapalat" w:hAnsi="GHEA Grapalat"/>
              </w:rPr>
              <w:t>А</w:t>
            </w:r>
            <w:r w:rsidRPr="00DF4244">
              <w:rPr>
                <w:rFonts w:ascii="GHEA Grapalat" w:hAnsi="GHEA Grapalat"/>
              </w:rPr>
              <w:t>КБА КРЕДИТ АГРИКОЛ</w:t>
            </w:r>
            <w:r w:rsidRPr="001F3CDB">
              <w:rPr>
                <w:rFonts w:ascii="GHEA Grapalat" w:hAnsi="GHEA Grapalat"/>
              </w:rPr>
              <w:t>БАНК</w:t>
            </w:r>
          </w:p>
        </w:tc>
        <w:tc>
          <w:tcPr>
            <w:tcW w:w="760" w:type="dxa"/>
          </w:tcPr>
          <w:p w:rsidR="00740CAA" w:rsidRPr="00B138F3" w:rsidRDefault="00740CAA" w:rsidP="00577D1D">
            <w:pPr>
              <w:widowControl w:val="0"/>
              <w:spacing w:after="160"/>
              <w:jc w:val="center"/>
              <w:rPr>
                <w:rFonts w:ascii="GHEA Grapalat" w:hAnsi="GHEA Grapalat"/>
              </w:rPr>
            </w:pPr>
          </w:p>
        </w:tc>
        <w:tc>
          <w:tcPr>
            <w:tcW w:w="4343" w:type="dxa"/>
          </w:tcPr>
          <w:p w:rsidR="00740CAA" w:rsidRPr="00B138F3" w:rsidRDefault="00740CAA" w:rsidP="00577D1D">
            <w:pPr>
              <w:widowControl w:val="0"/>
              <w:spacing w:after="160"/>
              <w:jc w:val="center"/>
              <w:rPr>
                <w:rFonts w:ascii="GHEA Grapalat" w:hAnsi="GHEA Grapalat" w:cs="Sylfaen"/>
                <w:b/>
                <w:bCs/>
              </w:rPr>
            </w:pPr>
            <w:r w:rsidRPr="00B138F3">
              <w:rPr>
                <w:rFonts w:ascii="GHEA Grapalat" w:hAnsi="GHEA Grapalat"/>
                <w:b/>
              </w:rPr>
              <w:t>ПРОДАВЕЦ</w:t>
            </w:r>
          </w:p>
          <w:p w:rsidR="00740CAA" w:rsidRPr="00B138F3" w:rsidRDefault="00740CAA" w:rsidP="00577D1D">
            <w:pPr>
              <w:widowControl w:val="0"/>
              <w:jc w:val="center"/>
              <w:rPr>
                <w:rFonts w:ascii="GHEA Grapalat" w:hAnsi="GHEA Grapalat"/>
                <w:lang w:val="en-US"/>
              </w:rPr>
            </w:pPr>
            <w:r w:rsidRPr="00B138F3">
              <w:rPr>
                <w:rFonts w:ascii="GHEA Grapalat" w:hAnsi="GHEA Grapalat"/>
                <w:lang w:val="en-US"/>
              </w:rPr>
              <w:t>______________________</w:t>
            </w:r>
          </w:p>
          <w:p w:rsidR="00740CAA" w:rsidRPr="00B138F3" w:rsidRDefault="00740CAA" w:rsidP="00577D1D">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740CAA" w:rsidRPr="00B138F3" w:rsidRDefault="00740CAA" w:rsidP="00577D1D">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A63" w:rsidRDefault="008C6A63">
      <w:r>
        <w:separator/>
      </w:r>
    </w:p>
  </w:endnote>
  <w:endnote w:type="continuationSeparator" w:id="1">
    <w:p w:rsidR="008C6A63" w:rsidRDefault="008C6A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1" w:usb1="00000000" w:usb2="00000000" w:usb3="00000000" w:csb0="0000001F"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577D1D" w:rsidRPr="00C861E9" w:rsidRDefault="003A58C6">
        <w:pPr>
          <w:pStyle w:val="Footer"/>
          <w:jc w:val="center"/>
          <w:rPr>
            <w:rFonts w:ascii="GHEA Grapalat" w:hAnsi="GHEA Grapalat"/>
            <w:sz w:val="24"/>
            <w:szCs w:val="24"/>
          </w:rPr>
        </w:pPr>
        <w:r w:rsidRPr="00C861E9">
          <w:rPr>
            <w:rFonts w:ascii="GHEA Grapalat" w:hAnsi="GHEA Grapalat"/>
            <w:sz w:val="24"/>
            <w:szCs w:val="24"/>
          </w:rPr>
          <w:fldChar w:fldCharType="begin"/>
        </w:r>
        <w:r w:rsidR="00577D1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10207">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A63" w:rsidRDefault="008C6A63">
      <w:r>
        <w:separator/>
      </w:r>
    </w:p>
  </w:footnote>
  <w:footnote w:type="continuationSeparator" w:id="1">
    <w:p w:rsidR="008C6A63" w:rsidRDefault="008C6A63">
      <w:r>
        <w:continuationSeparator/>
      </w:r>
    </w:p>
  </w:footnote>
  <w:footnote w:id="2">
    <w:p w:rsidR="00577D1D" w:rsidRPr="008842CE" w:rsidRDefault="00577D1D"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577D1D" w:rsidRPr="008842CE" w:rsidRDefault="00577D1D" w:rsidP="008842CE">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непредусматривается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577D1D" w:rsidRPr="00CD6B60" w:rsidRDefault="00577D1D"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77D1D" w:rsidRPr="00CD6B60" w:rsidRDefault="00577D1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77D1D" w:rsidRPr="00CD6B60" w:rsidRDefault="00577D1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77D1D" w:rsidRPr="00CD6B60" w:rsidRDefault="00577D1D"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577D1D" w:rsidRPr="0049623A" w:rsidDel="00932115" w:rsidRDefault="00577D1D" w:rsidP="00AF1F59">
      <w:pPr>
        <w:pStyle w:val="FootnoteText"/>
        <w:jc w:val="both"/>
        <w:rPr>
          <w:del w:id="0" w:author="Inesa Kocharyan" w:date="2019-10-29T12:18:00Z"/>
        </w:rPr>
      </w:pPr>
      <w:r>
        <w:rPr>
          <w:rStyle w:val="FootnoteReference"/>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6">
    <w:p w:rsidR="00577D1D" w:rsidRPr="00D3436F" w:rsidRDefault="00577D1D"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77D1D" w:rsidRPr="000811C1" w:rsidRDefault="00577D1D">
      <w:pPr>
        <w:pStyle w:val="FootnoteText"/>
        <w:rPr>
          <w:rFonts w:asciiTheme="minorHAnsi" w:hAnsiTheme="minorHAnsi"/>
        </w:rPr>
      </w:pPr>
    </w:p>
  </w:footnote>
  <w:footnote w:id="7">
    <w:p w:rsidR="00577D1D" w:rsidRPr="008842CE" w:rsidRDefault="00577D1D"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77D1D" w:rsidRPr="000811C1" w:rsidRDefault="00577D1D">
      <w:pPr>
        <w:pStyle w:val="FootnoteText"/>
        <w:rPr>
          <w:lang w:val="af-ZA"/>
        </w:rPr>
      </w:pPr>
    </w:p>
  </w:footnote>
  <w:footnote w:id="8">
    <w:p w:rsidR="00577D1D" w:rsidRPr="008E4439" w:rsidRDefault="00577D1D"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rPr>
          <w:rFonts w:ascii="GHEA Grapalat" w:hAnsi="GHEA Grapalat"/>
        </w:rPr>
        <w:t>Настоящий пункт редактируется согласно соответствующему заказчику</w:t>
      </w:r>
    </w:p>
    <w:p w:rsidR="00577D1D" w:rsidRPr="000811C1" w:rsidRDefault="00577D1D" w:rsidP="0027573B">
      <w:pPr>
        <w:pStyle w:val="FootnoteText"/>
        <w:rPr>
          <w:rFonts w:ascii="Sylfaen" w:hAnsi="Sylfaen"/>
          <w:sz w:val="18"/>
          <w:szCs w:val="18"/>
        </w:rPr>
      </w:pPr>
    </w:p>
  </w:footnote>
  <w:footnote w:id="9">
    <w:p w:rsidR="00577D1D" w:rsidRPr="00A31673" w:rsidRDefault="00577D1D">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rsidR="00577D1D" w:rsidRDefault="00577D1D"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77D1D" w:rsidRDefault="00577D1D" w:rsidP="006B3E56">
      <w:pPr>
        <w:pStyle w:val="FootnoteText"/>
        <w:rPr>
          <w:rFonts w:asciiTheme="minorHAnsi" w:hAnsiTheme="minorHAnsi"/>
          <w:lang w:val="af-ZA"/>
        </w:rPr>
      </w:pPr>
    </w:p>
  </w:footnote>
  <w:footnote w:id="11">
    <w:p w:rsidR="00577D1D" w:rsidRPr="00D3436F" w:rsidRDefault="00577D1D"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577D1D" w:rsidRPr="00D3436F" w:rsidRDefault="00577D1D">
      <w:pPr>
        <w:pStyle w:val="FootnoteText"/>
        <w:rPr>
          <w:lang w:val="es-ES"/>
        </w:rPr>
      </w:pPr>
    </w:p>
  </w:footnote>
  <w:footnote w:id="12">
    <w:p w:rsidR="00577D1D" w:rsidRDefault="00577D1D"/>
    <w:p w:rsidR="00577D1D" w:rsidRPr="008842CE" w:rsidRDefault="00577D1D" w:rsidP="003D2FE2">
      <w:pPr>
        <w:pStyle w:val="FootnoteText"/>
        <w:jc w:val="both"/>
      </w:pPr>
    </w:p>
  </w:footnote>
  <w:footnote w:id="13">
    <w:p w:rsidR="00577D1D" w:rsidRDefault="00577D1D"/>
    <w:p w:rsidR="00577D1D" w:rsidRPr="008842CE" w:rsidRDefault="00577D1D" w:rsidP="000A214C">
      <w:pPr>
        <w:pStyle w:val="FootnoteText"/>
        <w:jc w:val="both"/>
      </w:pPr>
    </w:p>
  </w:footnote>
  <w:footnote w:id="14">
    <w:p w:rsidR="00577D1D" w:rsidRPr="00D3436F" w:rsidRDefault="00577D1D"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5">
    <w:p w:rsidR="00577D1D" w:rsidRPr="00402BC3" w:rsidRDefault="00577D1D"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77D1D" w:rsidRPr="00552088" w:rsidRDefault="00577D1D"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77D1D" w:rsidRPr="00D3436F" w:rsidRDefault="00577D1D">
      <w:pPr>
        <w:pStyle w:val="FootnoteText"/>
        <w:rPr>
          <w:lang w:val="hy-AM"/>
        </w:rPr>
      </w:pPr>
    </w:p>
  </w:footnote>
  <w:footnote w:id="16">
    <w:p w:rsidR="00577D1D" w:rsidRPr="00D3436F" w:rsidRDefault="00577D1D"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577D1D" w:rsidRPr="008842CE" w:rsidRDefault="00577D1D"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77D1D" w:rsidRPr="00D3436F" w:rsidRDefault="00577D1D">
      <w:pPr>
        <w:pStyle w:val="FootnoteText"/>
        <w:rPr>
          <w:lang w:val="hy-AM"/>
        </w:rPr>
      </w:pPr>
    </w:p>
  </w:footnote>
  <w:footnote w:id="18">
    <w:p w:rsidR="00577D1D" w:rsidRPr="008842CE" w:rsidRDefault="00577D1D" w:rsidP="00413390">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577D1D" w:rsidRPr="008842CE" w:rsidRDefault="00577D1D"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577D1D" w:rsidRPr="00D3436F" w:rsidRDefault="00577D1D">
      <w:pPr>
        <w:pStyle w:val="FootnoteText"/>
        <w:rPr>
          <w:lang w:val="hy-AM"/>
        </w:rPr>
      </w:pPr>
    </w:p>
  </w:footnote>
  <w:footnote w:id="19">
    <w:p w:rsidR="00577D1D" w:rsidRPr="00E861BF" w:rsidRDefault="00577D1D"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0">
    <w:p w:rsidR="00577D1D" w:rsidRDefault="00577D1D"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77D1D" w:rsidRPr="00E861BF" w:rsidRDefault="00577D1D"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1">
    <w:p w:rsidR="00577D1D" w:rsidRPr="00E861BF" w:rsidRDefault="00577D1D"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2">
    <w:p w:rsidR="00577D1D" w:rsidRPr="008842CE" w:rsidRDefault="00577D1D"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577D1D" w:rsidRPr="008842CE" w:rsidRDefault="00577D1D"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01F23"/>
    <w:multiLevelType w:val="hybridMultilevel"/>
    <w:tmpl w:val="8C4CE8A6"/>
    <w:lvl w:ilvl="0" w:tplc="0419000F">
      <w:start w:val="1"/>
      <w:numFmt w:val="decimal"/>
      <w:lvlText w:val="%1."/>
      <w:lvlJc w:val="left"/>
      <w:pPr>
        <w:ind w:left="1292" w:hanging="360"/>
      </w:pPr>
    </w:lvl>
    <w:lvl w:ilvl="1" w:tplc="04190019" w:tentative="1">
      <w:start w:val="1"/>
      <w:numFmt w:val="lowerLetter"/>
      <w:lvlText w:val="%2."/>
      <w:lvlJc w:val="left"/>
      <w:pPr>
        <w:ind w:left="2012" w:hanging="360"/>
      </w:pPr>
    </w:lvl>
    <w:lvl w:ilvl="2" w:tplc="0419001B" w:tentative="1">
      <w:start w:val="1"/>
      <w:numFmt w:val="lowerRoman"/>
      <w:lvlText w:val="%3."/>
      <w:lvlJc w:val="right"/>
      <w:pPr>
        <w:ind w:left="2732" w:hanging="180"/>
      </w:pPr>
    </w:lvl>
    <w:lvl w:ilvl="3" w:tplc="0419000F" w:tentative="1">
      <w:start w:val="1"/>
      <w:numFmt w:val="decimal"/>
      <w:lvlText w:val="%4."/>
      <w:lvlJc w:val="left"/>
      <w:pPr>
        <w:ind w:left="3452" w:hanging="360"/>
      </w:pPr>
    </w:lvl>
    <w:lvl w:ilvl="4" w:tplc="04190019" w:tentative="1">
      <w:start w:val="1"/>
      <w:numFmt w:val="lowerLetter"/>
      <w:lvlText w:val="%5."/>
      <w:lvlJc w:val="left"/>
      <w:pPr>
        <w:ind w:left="4172" w:hanging="360"/>
      </w:pPr>
    </w:lvl>
    <w:lvl w:ilvl="5" w:tplc="0419001B" w:tentative="1">
      <w:start w:val="1"/>
      <w:numFmt w:val="lowerRoman"/>
      <w:lvlText w:val="%6."/>
      <w:lvlJc w:val="right"/>
      <w:pPr>
        <w:ind w:left="4892" w:hanging="180"/>
      </w:pPr>
    </w:lvl>
    <w:lvl w:ilvl="6" w:tplc="0419000F" w:tentative="1">
      <w:start w:val="1"/>
      <w:numFmt w:val="decimal"/>
      <w:lvlText w:val="%7."/>
      <w:lvlJc w:val="left"/>
      <w:pPr>
        <w:ind w:left="5612" w:hanging="360"/>
      </w:pPr>
    </w:lvl>
    <w:lvl w:ilvl="7" w:tplc="04190019" w:tentative="1">
      <w:start w:val="1"/>
      <w:numFmt w:val="lowerLetter"/>
      <w:lvlText w:val="%8."/>
      <w:lvlJc w:val="left"/>
      <w:pPr>
        <w:ind w:left="6332" w:hanging="360"/>
      </w:pPr>
    </w:lvl>
    <w:lvl w:ilvl="8" w:tplc="0419001B" w:tentative="1">
      <w:start w:val="1"/>
      <w:numFmt w:val="lowerRoman"/>
      <w:lvlText w:val="%9."/>
      <w:lvlJc w:val="right"/>
      <w:pPr>
        <w:ind w:left="7052" w:hanging="180"/>
      </w:p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161D0"/>
    <w:multiLevelType w:val="multilevel"/>
    <w:tmpl w:val="83D856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E4D3420"/>
    <w:multiLevelType w:val="multilevel"/>
    <w:tmpl w:val="C338C0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3CD31AA2"/>
    <w:multiLevelType w:val="multilevel"/>
    <w:tmpl w:val="02EECE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4E5484D"/>
    <w:multiLevelType w:val="multilevel"/>
    <w:tmpl w:val="CC2419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ED45C46"/>
    <w:multiLevelType w:val="multilevel"/>
    <w:tmpl w:val="58EA93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A9A000B"/>
    <w:multiLevelType w:val="multilevel"/>
    <w:tmpl w:val="98C065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EC45EAD"/>
    <w:multiLevelType w:val="multilevel"/>
    <w:tmpl w:val="C1B4891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C53A4C"/>
    <w:multiLevelType w:val="multilevel"/>
    <w:tmpl w:val="4E8A67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8"/>
  </w:num>
  <w:num w:numId="3">
    <w:abstractNumId w:val="18"/>
  </w:num>
  <w:num w:numId="4">
    <w:abstractNumId w:val="11"/>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
  </w:num>
  <w:num w:numId="11">
    <w:abstractNumId w:val="6"/>
  </w:num>
  <w:num w:numId="12">
    <w:abstractNumId w:val="27"/>
  </w:num>
  <w:num w:numId="13">
    <w:abstractNumId w:val="25"/>
  </w:num>
  <w:num w:numId="14">
    <w:abstractNumId w:val="9"/>
  </w:num>
  <w:num w:numId="15">
    <w:abstractNumId w:val="26"/>
  </w:num>
  <w:num w:numId="16">
    <w:abstractNumId w:val="10"/>
  </w:num>
  <w:num w:numId="17">
    <w:abstractNumId w:val="3"/>
  </w:num>
  <w:num w:numId="18">
    <w:abstractNumId w:val="0"/>
  </w:num>
  <w:num w:numId="19">
    <w:abstractNumId w:val="13"/>
  </w:num>
  <w:num w:numId="20">
    <w:abstractNumId w:val="1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5"/>
  </w:num>
  <w:num w:numId="24">
    <w:abstractNumId w:val="17"/>
  </w:num>
  <w:num w:numId="25">
    <w:abstractNumId w:val="16"/>
  </w:num>
  <w:num w:numId="26">
    <w:abstractNumId w:val="20"/>
  </w:num>
  <w:num w:numId="27">
    <w:abstractNumId w:val="4"/>
  </w:num>
  <w:num w:numId="28">
    <w:abstractNumId w:val="12"/>
  </w:num>
  <w:num w:numId="29">
    <w:abstractNumId w:val="7"/>
  </w:num>
  <w:num w:numId="30">
    <w:abstractNumId w:val="14"/>
  </w:num>
  <w:num w:numId="31">
    <w:abstractNumId w:val="24"/>
  </w:num>
  <w:num w:numId="32">
    <w:abstractNumId w:val="22"/>
  </w:num>
  <w:num w:numId="33">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07EA3"/>
    <w:rsid w:val="00010ECA"/>
    <w:rsid w:val="00011CB9"/>
    <w:rsid w:val="00012347"/>
    <w:rsid w:val="00012E2C"/>
    <w:rsid w:val="00013093"/>
    <w:rsid w:val="000132F3"/>
    <w:rsid w:val="00013C24"/>
    <w:rsid w:val="0001591B"/>
    <w:rsid w:val="00016653"/>
    <w:rsid w:val="00016DFB"/>
    <w:rsid w:val="00017484"/>
    <w:rsid w:val="000209D3"/>
    <w:rsid w:val="00020B2E"/>
    <w:rsid w:val="00020C83"/>
    <w:rsid w:val="00021C2E"/>
    <w:rsid w:val="00021E9A"/>
    <w:rsid w:val="0002219F"/>
    <w:rsid w:val="000226AF"/>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8BF"/>
    <w:rsid w:val="000424BA"/>
    <w:rsid w:val="00042BD4"/>
    <w:rsid w:val="00043225"/>
    <w:rsid w:val="0004387F"/>
    <w:rsid w:val="000454BB"/>
    <w:rsid w:val="00046BAC"/>
    <w:rsid w:val="000473EF"/>
    <w:rsid w:val="00051490"/>
    <w:rsid w:val="00051B7F"/>
    <w:rsid w:val="00052084"/>
    <w:rsid w:val="000537FF"/>
    <w:rsid w:val="00053BFB"/>
    <w:rsid w:val="000540F1"/>
    <w:rsid w:val="000550DA"/>
    <w:rsid w:val="00055129"/>
    <w:rsid w:val="00055195"/>
    <w:rsid w:val="0005532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85F"/>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7F7"/>
    <w:rsid w:val="000A214C"/>
    <w:rsid w:val="000A323C"/>
    <w:rsid w:val="000A37CE"/>
    <w:rsid w:val="000A4FC5"/>
    <w:rsid w:val="000A5316"/>
    <w:rsid w:val="000A5B16"/>
    <w:rsid w:val="000A6B75"/>
    <w:rsid w:val="000A72AD"/>
    <w:rsid w:val="000A7528"/>
    <w:rsid w:val="000B033F"/>
    <w:rsid w:val="000B0B17"/>
    <w:rsid w:val="000B1896"/>
    <w:rsid w:val="000B259E"/>
    <w:rsid w:val="000B269D"/>
    <w:rsid w:val="000B2CFA"/>
    <w:rsid w:val="000B33B2"/>
    <w:rsid w:val="000B3864"/>
    <w:rsid w:val="000B6A70"/>
    <w:rsid w:val="000B700B"/>
    <w:rsid w:val="000B751B"/>
    <w:rsid w:val="000B7641"/>
    <w:rsid w:val="000B7C54"/>
    <w:rsid w:val="000C062F"/>
    <w:rsid w:val="000C0A9D"/>
    <w:rsid w:val="000C165F"/>
    <w:rsid w:val="000C2156"/>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3F"/>
    <w:rsid w:val="000D48B6"/>
    <w:rsid w:val="000D5766"/>
    <w:rsid w:val="000D590A"/>
    <w:rsid w:val="000D6018"/>
    <w:rsid w:val="000D6187"/>
    <w:rsid w:val="000D6A89"/>
    <w:rsid w:val="000D6C21"/>
    <w:rsid w:val="000D701E"/>
    <w:rsid w:val="000D77C1"/>
    <w:rsid w:val="000E13F8"/>
    <w:rsid w:val="000E1C31"/>
    <w:rsid w:val="000E2427"/>
    <w:rsid w:val="000E244D"/>
    <w:rsid w:val="000E267C"/>
    <w:rsid w:val="000E308B"/>
    <w:rsid w:val="000E3D1E"/>
    <w:rsid w:val="000E3F9A"/>
    <w:rsid w:val="000E4039"/>
    <w:rsid w:val="000E426E"/>
    <w:rsid w:val="000E4C35"/>
    <w:rsid w:val="000E4DE8"/>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67F"/>
    <w:rsid w:val="00104861"/>
    <w:rsid w:val="00105E06"/>
    <w:rsid w:val="00106365"/>
    <w:rsid w:val="00106D44"/>
    <w:rsid w:val="00106DEE"/>
    <w:rsid w:val="00110534"/>
    <w:rsid w:val="00110D13"/>
    <w:rsid w:val="00111EB9"/>
    <w:rsid w:val="00111FFB"/>
    <w:rsid w:val="0011340E"/>
    <w:rsid w:val="00113F0D"/>
    <w:rsid w:val="0011423D"/>
    <w:rsid w:val="00115905"/>
    <w:rsid w:val="001159FA"/>
    <w:rsid w:val="0011611E"/>
    <w:rsid w:val="001164E5"/>
    <w:rsid w:val="00117020"/>
    <w:rsid w:val="00117833"/>
    <w:rsid w:val="00117964"/>
    <w:rsid w:val="00117DAA"/>
    <w:rsid w:val="00122891"/>
    <w:rsid w:val="00122FC9"/>
    <w:rsid w:val="00123294"/>
    <w:rsid w:val="001235E7"/>
    <w:rsid w:val="00123F5E"/>
    <w:rsid w:val="00124461"/>
    <w:rsid w:val="00125A1D"/>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5C07"/>
    <w:rsid w:val="001672A9"/>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DB0"/>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8E4"/>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470"/>
    <w:rsid w:val="001B32D9"/>
    <w:rsid w:val="001B37D2"/>
    <w:rsid w:val="001B45A9"/>
    <w:rsid w:val="001B478E"/>
    <w:rsid w:val="001B545F"/>
    <w:rsid w:val="001B6FCF"/>
    <w:rsid w:val="001C063C"/>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1A3"/>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3CD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06B"/>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4"/>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B22"/>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53B"/>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9BD"/>
    <w:rsid w:val="002B0AEA"/>
    <w:rsid w:val="002B103D"/>
    <w:rsid w:val="002B121D"/>
    <w:rsid w:val="002B155B"/>
    <w:rsid w:val="002B1ABE"/>
    <w:rsid w:val="002B24A4"/>
    <w:rsid w:val="002B24E8"/>
    <w:rsid w:val="002B32D6"/>
    <w:rsid w:val="002B372D"/>
    <w:rsid w:val="002B3E53"/>
    <w:rsid w:val="002B4FD9"/>
    <w:rsid w:val="002B51FB"/>
    <w:rsid w:val="002B5F87"/>
    <w:rsid w:val="002B6360"/>
    <w:rsid w:val="002B6548"/>
    <w:rsid w:val="002B7388"/>
    <w:rsid w:val="002B7594"/>
    <w:rsid w:val="002C0665"/>
    <w:rsid w:val="002C071B"/>
    <w:rsid w:val="002C0DD6"/>
    <w:rsid w:val="002C1050"/>
    <w:rsid w:val="002C1982"/>
    <w:rsid w:val="002C1AE5"/>
    <w:rsid w:val="002C1C91"/>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DE0"/>
    <w:rsid w:val="002F1F78"/>
    <w:rsid w:val="002F2045"/>
    <w:rsid w:val="002F2657"/>
    <w:rsid w:val="002F2A55"/>
    <w:rsid w:val="002F2B23"/>
    <w:rsid w:val="002F35FE"/>
    <w:rsid w:val="002F371C"/>
    <w:rsid w:val="002F6164"/>
    <w:rsid w:val="002F6FA0"/>
    <w:rsid w:val="002F7000"/>
    <w:rsid w:val="002F7391"/>
    <w:rsid w:val="002F7A7E"/>
    <w:rsid w:val="00301193"/>
    <w:rsid w:val="0030129D"/>
    <w:rsid w:val="00301EBE"/>
    <w:rsid w:val="00303732"/>
    <w:rsid w:val="003041A8"/>
    <w:rsid w:val="003041AE"/>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8A6"/>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89A"/>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1D1"/>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8C6"/>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70C"/>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CB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45C"/>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180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207"/>
    <w:rsid w:val="005106CC"/>
    <w:rsid w:val="00510CB7"/>
    <w:rsid w:val="005111C3"/>
    <w:rsid w:val="005114D0"/>
    <w:rsid w:val="00511941"/>
    <w:rsid w:val="00511966"/>
    <w:rsid w:val="00511D8D"/>
    <w:rsid w:val="0051223D"/>
    <w:rsid w:val="00512292"/>
    <w:rsid w:val="00512D1F"/>
    <w:rsid w:val="00512DDB"/>
    <w:rsid w:val="00513C9C"/>
    <w:rsid w:val="00513E02"/>
    <w:rsid w:val="00514B2A"/>
    <w:rsid w:val="00514FA3"/>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8FD"/>
    <w:rsid w:val="00532B08"/>
    <w:rsid w:val="00532BC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333"/>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77D1D"/>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5A4"/>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8DC"/>
    <w:rsid w:val="005A6435"/>
    <w:rsid w:val="005A79EE"/>
    <w:rsid w:val="005A7FD2"/>
    <w:rsid w:val="005B1797"/>
    <w:rsid w:val="005B18D8"/>
    <w:rsid w:val="005B1CFC"/>
    <w:rsid w:val="005B1DD6"/>
    <w:rsid w:val="005B1E95"/>
    <w:rsid w:val="005B20E7"/>
    <w:rsid w:val="005B24F9"/>
    <w:rsid w:val="005B2723"/>
    <w:rsid w:val="005B2A24"/>
    <w:rsid w:val="005B3A59"/>
    <w:rsid w:val="005B3D2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1AFE"/>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BF5"/>
    <w:rsid w:val="005E6D42"/>
    <w:rsid w:val="005F0715"/>
    <w:rsid w:val="005F09CE"/>
    <w:rsid w:val="005F1793"/>
    <w:rsid w:val="005F1DBB"/>
    <w:rsid w:val="005F1F95"/>
    <w:rsid w:val="005F25EF"/>
    <w:rsid w:val="005F2F3B"/>
    <w:rsid w:val="005F53F2"/>
    <w:rsid w:val="005F581A"/>
    <w:rsid w:val="005F6B23"/>
    <w:rsid w:val="005F7C1D"/>
    <w:rsid w:val="006040BC"/>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0B63"/>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0FE7"/>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0702"/>
    <w:rsid w:val="00691009"/>
    <w:rsid w:val="006912BB"/>
    <w:rsid w:val="00692C09"/>
    <w:rsid w:val="00692FA3"/>
    <w:rsid w:val="00693101"/>
    <w:rsid w:val="006936E9"/>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35C7"/>
    <w:rsid w:val="006C47F0"/>
    <w:rsid w:val="006C679A"/>
    <w:rsid w:val="006C7FD7"/>
    <w:rsid w:val="006D0B02"/>
    <w:rsid w:val="006D0D6F"/>
    <w:rsid w:val="006D0E83"/>
    <w:rsid w:val="006D110F"/>
    <w:rsid w:val="006D1826"/>
    <w:rsid w:val="006D1BA0"/>
    <w:rsid w:val="006D2DF7"/>
    <w:rsid w:val="006D4448"/>
    <w:rsid w:val="006D4E1D"/>
    <w:rsid w:val="006D5516"/>
    <w:rsid w:val="006D6150"/>
    <w:rsid w:val="006D624E"/>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2B98"/>
    <w:rsid w:val="007032AC"/>
    <w:rsid w:val="007035C9"/>
    <w:rsid w:val="00704898"/>
    <w:rsid w:val="00705492"/>
    <w:rsid w:val="00705706"/>
    <w:rsid w:val="007072C5"/>
    <w:rsid w:val="0070731F"/>
    <w:rsid w:val="00707B86"/>
    <w:rsid w:val="0071072D"/>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26D6"/>
    <w:rsid w:val="00735365"/>
    <w:rsid w:val="00736959"/>
    <w:rsid w:val="00736A43"/>
    <w:rsid w:val="00737986"/>
    <w:rsid w:val="00737B2F"/>
    <w:rsid w:val="00737D8E"/>
    <w:rsid w:val="00740919"/>
    <w:rsid w:val="00740CAA"/>
    <w:rsid w:val="00740EF5"/>
    <w:rsid w:val="00741ACC"/>
    <w:rsid w:val="00741D11"/>
    <w:rsid w:val="00742F7B"/>
    <w:rsid w:val="0074334C"/>
    <w:rsid w:val="007442CF"/>
    <w:rsid w:val="00744742"/>
    <w:rsid w:val="00744D01"/>
    <w:rsid w:val="00745561"/>
    <w:rsid w:val="00745EB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73F"/>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B5A"/>
    <w:rsid w:val="00774C67"/>
    <w:rsid w:val="0077504D"/>
    <w:rsid w:val="00775FAF"/>
    <w:rsid w:val="00776E6C"/>
    <w:rsid w:val="00777C49"/>
    <w:rsid w:val="00780D44"/>
    <w:rsid w:val="007811AE"/>
    <w:rsid w:val="007813EB"/>
    <w:rsid w:val="00781688"/>
    <w:rsid w:val="00782D3C"/>
    <w:rsid w:val="00782D60"/>
    <w:rsid w:val="0078387F"/>
    <w:rsid w:val="007839E7"/>
    <w:rsid w:val="00784CB7"/>
    <w:rsid w:val="007854B2"/>
    <w:rsid w:val="00785FE8"/>
    <w:rsid w:val="00786A78"/>
    <w:rsid w:val="007874CB"/>
    <w:rsid w:val="0078774A"/>
    <w:rsid w:val="00790715"/>
    <w:rsid w:val="00791764"/>
    <w:rsid w:val="00791FE4"/>
    <w:rsid w:val="007930E2"/>
    <w:rsid w:val="00793108"/>
    <w:rsid w:val="007938B0"/>
    <w:rsid w:val="00793E8B"/>
    <w:rsid w:val="00794790"/>
    <w:rsid w:val="00794CCF"/>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1AE"/>
    <w:rsid w:val="007B36E4"/>
    <w:rsid w:val="007B3F5F"/>
    <w:rsid w:val="007B67E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17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52E"/>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64DC"/>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2CC9"/>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63"/>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AF6"/>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25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36C"/>
    <w:rsid w:val="00971CAE"/>
    <w:rsid w:val="00971F12"/>
    <w:rsid w:val="00971F4A"/>
    <w:rsid w:val="00972C1A"/>
    <w:rsid w:val="009732B6"/>
    <w:rsid w:val="00973601"/>
    <w:rsid w:val="0097362A"/>
    <w:rsid w:val="00973BAB"/>
    <w:rsid w:val="00973FB1"/>
    <w:rsid w:val="009771B9"/>
    <w:rsid w:val="00977559"/>
    <w:rsid w:val="009775DB"/>
    <w:rsid w:val="00981214"/>
    <w:rsid w:val="009813C4"/>
    <w:rsid w:val="00981540"/>
    <w:rsid w:val="0098244A"/>
    <w:rsid w:val="00983AF5"/>
    <w:rsid w:val="00984456"/>
    <w:rsid w:val="00984BDB"/>
    <w:rsid w:val="00985291"/>
    <w:rsid w:val="009865B0"/>
    <w:rsid w:val="009873DD"/>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71E"/>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F8D"/>
    <w:rsid w:val="009E45F3"/>
    <w:rsid w:val="009E49AB"/>
    <w:rsid w:val="009E4A0F"/>
    <w:rsid w:val="009E4B46"/>
    <w:rsid w:val="009E5048"/>
    <w:rsid w:val="009E7100"/>
    <w:rsid w:val="009F0660"/>
    <w:rsid w:val="009F06BA"/>
    <w:rsid w:val="009F0AB3"/>
    <w:rsid w:val="009F0E95"/>
    <w:rsid w:val="009F10E4"/>
    <w:rsid w:val="009F18D0"/>
    <w:rsid w:val="009F1FF7"/>
    <w:rsid w:val="009F2C5D"/>
    <w:rsid w:val="009F30E4"/>
    <w:rsid w:val="009F337A"/>
    <w:rsid w:val="009F4638"/>
    <w:rsid w:val="009F5CC9"/>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6FA"/>
    <w:rsid w:val="00A35FB1"/>
    <w:rsid w:val="00A36591"/>
    <w:rsid w:val="00A368A2"/>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0A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A91"/>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B72"/>
    <w:rsid w:val="00B31D11"/>
    <w:rsid w:val="00B32124"/>
    <w:rsid w:val="00B325AF"/>
    <w:rsid w:val="00B32C46"/>
    <w:rsid w:val="00B333DF"/>
    <w:rsid w:val="00B351F5"/>
    <w:rsid w:val="00B3612B"/>
    <w:rsid w:val="00B36765"/>
    <w:rsid w:val="00B369D8"/>
    <w:rsid w:val="00B37250"/>
    <w:rsid w:val="00B40233"/>
    <w:rsid w:val="00B413A8"/>
    <w:rsid w:val="00B415A4"/>
    <w:rsid w:val="00B425F0"/>
    <w:rsid w:val="00B4364F"/>
    <w:rsid w:val="00B4374E"/>
    <w:rsid w:val="00B44A67"/>
    <w:rsid w:val="00B46279"/>
    <w:rsid w:val="00B46D58"/>
    <w:rsid w:val="00B4794D"/>
    <w:rsid w:val="00B50F8D"/>
    <w:rsid w:val="00B514E8"/>
    <w:rsid w:val="00B51832"/>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96B"/>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5E11"/>
    <w:rsid w:val="00BB67B5"/>
    <w:rsid w:val="00BB682B"/>
    <w:rsid w:val="00BB74CF"/>
    <w:rsid w:val="00BC0BAC"/>
    <w:rsid w:val="00BC1555"/>
    <w:rsid w:val="00BC1804"/>
    <w:rsid w:val="00BC2255"/>
    <w:rsid w:val="00BC256B"/>
    <w:rsid w:val="00BC2E4D"/>
    <w:rsid w:val="00BC354F"/>
    <w:rsid w:val="00BC3E66"/>
    <w:rsid w:val="00BC4360"/>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5D"/>
    <w:rsid w:val="00BE45B6"/>
    <w:rsid w:val="00BE4CFA"/>
    <w:rsid w:val="00BE5381"/>
    <w:rsid w:val="00BE54A9"/>
    <w:rsid w:val="00BE5525"/>
    <w:rsid w:val="00BE557F"/>
    <w:rsid w:val="00BE5F44"/>
    <w:rsid w:val="00BE6363"/>
    <w:rsid w:val="00BE6F5D"/>
    <w:rsid w:val="00BE7FE1"/>
    <w:rsid w:val="00BF0913"/>
    <w:rsid w:val="00BF09F8"/>
    <w:rsid w:val="00BF0BF6"/>
    <w:rsid w:val="00BF1654"/>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6750"/>
    <w:rsid w:val="00C077B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98F"/>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AF6"/>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1DF"/>
    <w:rsid w:val="00C6256F"/>
    <w:rsid w:val="00C627E7"/>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73F1"/>
    <w:rsid w:val="00C8055A"/>
    <w:rsid w:val="00C806B2"/>
    <w:rsid w:val="00C807D9"/>
    <w:rsid w:val="00C80B25"/>
    <w:rsid w:val="00C81187"/>
    <w:rsid w:val="00C813A9"/>
    <w:rsid w:val="00C816CA"/>
    <w:rsid w:val="00C81FE2"/>
    <w:rsid w:val="00C82BD2"/>
    <w:rsid w:val="00C83D8F"/>
    <w:rsid w:val="00C84419"/>
    <w:rsid w:val="00C84AF5"/>
    <w:rsid w:val="00C85FFA"/>
    <w:rsid w:val="00C861E9"/>
    <w:rsid w:val="00C864DC"/>
    <w:rsid w:val="00C86AB3"/>
    <w:rsid w:val="00C90796"/>
    <w:rsid w:val="00C9153B"/>
    <w:rsid w:val="00C91F69"/>
    <w:rsid w:val="00C9284F"/>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0B7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2D1B"/>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E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4B5D"/>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8C7"/>
    <w:rsid w:val="00D53FEB"/>
    <w:rsid w:val="00D5440E"/>
    <w:rsid w:val="00D5443D"/>
    <w:rsid w:val="00D54641"/>
    <w:rsid w:val="00D54E6F"/>
    <w:rsid w:val="00D5541F"/>
    <w:rsid w:val="00D5674E"/>
    <w:rsid w:val="00D56D2A"/>
    <w:rsid w:val="00D57126"/>
    <w:rsid w:val="00D57531"/>
    <w:rsid w:val="00D60E4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983"/>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866"/>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6ACE"/>
    <w:rsid w:val="00DE7706"/>
    <w:rsid w:val="00DE7753"/>
    <w:rsid w:val="00DE7F8F"/>
    <w:rsid w:val="00DF09E7"/>
    <w:rsid w:val="00DF0BD2"/>
    <w:rsid w:val="00DF11C4"/>
    <w:rsid w:val="00DF1625"/>
    <w:rsid w:val="00DF19A1"/>
    <w:rsid w:val="00DF3688"/>
    <w:rsid w:val="00DF4244"/>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7EBF"/>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6E49"/>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E93"/>
    <w:rsid w:val="00EC22F7"/>
    <w:rsid w:val="00EC2345"/>
    <w:rsid w:val="00EC2CDE"/>
    <w:rsid w:val="00EC362B"/>
    <w:rsid w:val="00EC400D"/>
    <w:rsid w:val="00EC4580"/>
    <w:rsid w:val="00EC5C41"/>
    <w:rsid w:val="00EC7188"/>
    <w:rsid w:val="00EC759E"/>
    <w:rsid w:val="00EC7897"/>
    <w:rsid w:val="00ED01EE"/>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15F7"/>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9F2"/>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CF3"/>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023"/>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31A"/>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07E"/>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ru-RU" w:eastAsia="ru-RU" w:bidi="ru-RU"/>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character" w:customStyle="1" w:styleId="HeaderChar">
    <w:name w:val="Header Char"/>
    <w:link w:val="Header"/>
    <w:rsid w:val="007602A3"/>
    <w:rPr>
      <w:lang w:val="ru-RU" w:eastAsia="ru-RU" w:bidi="ru-RU"/>
    </w:rPr>
  </w:style>
  <w:style w:type="paragraph" w:styleId="BodyText3">
    <w:name w:val="Body Text 3"/>
    <w:basedOn w:val="Normal"/>
    <w:link w:val="BodyText3Char"/>
    <w:rsid w:val="00096865"/>
    <w:pPr>
      <w:jc w:val="both"/>
    </w:pPr>
    <w:rPr>
      <w:rFonts w:ascii="Arial LatArm" w:hAnsi="Arial LatArm"/>
      <w:sz w:val="20"/>
      <w:szCs w:val="20"/>
    </w:rPr>
  </w:style>
  <w:style w:type="character" w:customStyle="1" w:styleId="BodyText3Char">
    <w:name w:val="Body Text 3 Char"/>
    <w:link w:val="BodyText3"/>
    <w:rsid w:val="007602A3"/>
    <w:rPr>
      <w:rFonts w:ascii="Arial LatArm" w:hAnsi="Arial LatArm"/>
      <w:lang w:val="ru-RU" w:eastAsia="ru-RU" w:bidi="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paragraph" w:customStyle="1" w:styleId="msonormal0">
    <w:name w:val="msonormal"/>
    <w:basedOn w:val="Normal"/>
    <w:rsid w:val="0097136C"/>
    <w:pPr>
      <w:spacing w:before="100" w:beforeAutospacing="1" w:after="100" w:afterAutospacing="1"/>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qFormat/>
    <w:rsid w:val="00C91F69"/>
    <w:rPr>
      <w:i/>
      <w:iCs/>
    </w:rPr>
  </w:style>
  <w:style w:type="paragraph" w:customStyle="1" w:styleId="msonormal0">
    <w:name w:val="msonormal"/>
    <w:basedOn w:val="a"/>
    <w:rsid w:val="0097136C"/>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0855915">
      <w:bodyDiv w:val="1"/>
      <w:marLeft w:val="0"/>
      <w:marRight w:val="0"/>
      <w:marTop w:val="0"/>
      <w:marBottom w:val="0"/>
      <w:divBdr>
        <w:top w:val="none" w:sz="0" w:space="0" w:color="auto"/>
        <w:left w:val="none" w:sz="0" w:space="0" w:color="auto"/>
        <w:bottom w:val="none" w:sz="0" w:space="0" w:color="auto"/>
        <w:right w:val="none" w:sz="0" w:space="0" w:color="auto"/>
      </w:divBdr>
      <w:divsChild>
        <w:div w:id="579412587">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458545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0147585">
      <w:bodyDiv w:val="1"/>
      <w:marLeft w:val="0"/>
      <w:marRight w:val="0"/>
      <w:marTop w:val="0"/>
      <w:marBottom w:val="0"/>
      <w:divBdr>
        <w:top w:val="none" w:sz="0" w:space="0" w:color="auto"/>
        <w:left w:val="none" w:sz="0" w:space="0" w:color="auto"/>
        <w:bottom w:val="none" w:sz="0" w:space="0" w:color="auto"/>
        <w:right w:val="none" w:sz="0" w:space="0" w:color="auto"/>
      </w:divBdr>
      <w:divsChild>
        <w:div w:id="1826583035">
          <w:marLeft w:val="0"/>
          <w:marRight w:val="0"/>
          <w:marTop w:val="0"/>
          <w:marBottom w:val="0"/>
          <w:divBdr>
            <w:top w:val="none" w:sz="0" w:space="0" w:color="auto"/>
            <w:left w:val="none" w:sz="0" w:space="0" w:color="auto"/>
            <w:bottom w:val="none" w:sz="0" w:space="0" w:color="auto"/>
            <w:right w:val="none" w:sz="0" w:space="0" w:color="auto"/>
          </w:divBdr>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7339858">
      <w:bodyDiv w:val="1"/>
      <w:marLeft w:val="0"/>
      <w:marRight w:val="0"/>
      <w:marTop w:val="0"/>
      <w:marBottom w:val="0"/>
      <w:divBdr>
        <w:top w:val="none" w:sz="0" w:space="0" w:color="auto"/>
        <w:left w:val="none" w:sz="0" w:space="0" w:color="auto"/>
        <w:bottom w:val="none" w:sz="0" w:space="0" w:color="auto"/>
        <w:right w:val="none" w:sz="0" w:space="0" w:color="auto"/>
      </w:divBdr>
      <w:divsChild>
        <w:div w:id="961880483">
          <w:marLeft w:val="0"/>
          <w:marRight w:val="0"/>
          <w:marTop w:val="0"/>
          <w:marBottom w:val="0"/>
          <w:divBdr>
            <w:top w:val="none" w:sz="0" w:space="0" w:color="auto"/>
            <w:left w:val="none" w:sz="0" w:space="0" w:color="auto"/>
            <w:bottom w:val="none" w:sz="0" w:space="0" w:color="auto"/>
            <w:right w:val="none" w:sz="0" w:space="0" w:color="auto"/>
          </w:divBdr>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To=melanyasimonyan@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s://e.mail.ru/compose?To=melanyasimonyan@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D5DC-9CC6-4215-B3AB-37F581AA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80</Pages>
  <Words>18387</Words>
  <Characters>104808</Characters>
  <Application>Microsoft Office Word</Application>
  <DocSecurity>0</DocSecurity>
  <Lines>873</Lines>
  <Paragraphs>245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122950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Arart_partez</cp:lastModifiedBy>
  <cp:revision>12</cp:revision>
  <cp:lastPrinted>2018-02-16T07:12:00Z</cp:lastPrinted>
  <dcterms:created xsi:type="dcterms:W3CDTF">2019-12-14T17:12:00Z</dcterms:created>
  <dcterms:modified xsi:type="dcterms:W3CDTF">2020-01-13T07:45:00Z</dcterms:modified>
</cp:coreProperties>
</file>